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59A6" w14:textId="03208935" w:rsidR="00D265AF" w:rsidRPr="00605BFD" w:rsidRDefault="00D265AF" w:rsidP="00805A12">
      <w:pPr>
        <w:spacing w:after="0" w:line="276" w:lineRule="auto"/>
        <w:jc w:val="right"/>
        <w:rPr>
          <w:rFonts w:asciiTheme="minorBidi" w:hAnsiTheme="minorBidi"/>
          <w:b/>
          <w:bCs/>
          <w:sz w:val="22"/>
          <w:szCs w:val="22"/>
          <w:highlight w:val="yellow"/>
          <w:lang w:val="en-US"/>
        </w:rPr>
      </w:pPr>
    </w:p>
    <w:p w14:paraId="123C6E74" w14:textId="77777777" w:rsidR="00D265AF" w:rsidRPr="00107FDE" w:rsidRDefault="00D265AF" w:rsidP="00D265AF">
      <w:pPr>
        <w:spacing w:after="0" w:line="276" w:lineRule="auto"/>
        <w:rPr>
          <w:rFonts w:asciiTheme="minorBidi" w:hAnsiTheme="minorBidi"/>
          <w:b/>
          <w:bCs/>
          <w:color w:val="C00000"/>
        </w:rPr>
      </w:pPr>
    </w:p>
    <w:p w14:paraId="5F6E4693" w14:textId="7B2A9263" w:rsidR="0021044B" w:rsidRPr="00022457" w:rsidRDefault="00A350E5" w:rsidP="002024AE">
      <w:pPr>
        <w:jc w:val="center"/>
        <w:rPr>
          <w:rFonts w:asciiTheme="minorBidi" w:hAnsiTheme="minorBidi"/>
          <w:b/>
          <w:color w:val="000000" w:themeColor="text1"/>
          <w:sz w:val="28"/>
          <w:szCs w:val="28"/>
        </w:rPr>
      </w:pPr>
      <w:r w:rsidRPr="00022457">
        <w:rPr>
          <w:rFonts w:asciiTheme="minorBidi" w:hAnsiTheme="minorBidi"/>
          <w:b/>
          <w:color w:val="000000" w:themeColor="text1"/>
          <w:sz w:val="28"/>
          <w:szCs w:val="28"/>
        </w:rPr>
        <w:t>INVITATION TO TENDER</w:t>
      </w:r>
      <w:r w:rsidR="004E57A2" w:rsidRPr="00022457">
        <w:rPr>
          <w:rFonts w:asciiTheme="minorBidi" w:hAnsiTheme="minorBidi"/>
          <w:b/>
          <w:color w:val="000000" w:themeColor="text1"/>
          <w:sz w:val="28"/>
          <w:szCs w:val="28"/>
        </w:rPr>
        <w:t xml:space="preserve"> </w:t>
      </w:r>
      <w:r w:rsidR="00F43558" w:rsidRPr="00022457">
        <w:rPr>
          <w:rFonts w:asciiTheme="minorBidi" w:hAnsiTheme="minorBidi"/>
          <w:b/>
          <w:color w:val="000000" w:themeColor="text1"/>
          <w:sz w:val="28"/>
          <w:szCs w:val="28"/>
        </w:rPr>
        <w:t xml:space="preserve"> </w:t>
      </w:r>
    </w:p>
    <w:p w14:paraId="5F443467" w14:textId="04437D2C" w:rsidR="00681375" w:rsidRPr="00022457" w:rsidRDefault="00B96F2A" w:rsidP="002024AE">
      <w:pPr>
        <w:jc w:val="center"/>
        <w:rPr>
          <w:rFonts w:asciiTheme="minorBidi" w:hAnsiTheme="minorBidi"/>
          <w:b/>
          <w:color w:val="FF0000"/>
          <w:sz w:val="28"/>
          <w:szCs w:val="28"/>
        </w:rPr>
      </w:pPr>
      <w:r w:rsidRPr="00022457">
        <w:rPr>
          <w:rFonts w:asciiTheme="minorBidi" w:hAnsiTheme="minorBidi"/>
          <w:b/>
          <w:color w:val="FF0000"/>
          <w:sz w:val="28"/>
          <w:szCs w:val="28"/>
        </w:rPr>
        <w:t>AFGHANISTAN</w:t>
      </w:r>
    </w:p>
    <w:p w14:paraId="569B3978" w14:textId="7234F16C" w:rsidR="00681375" w:rsidRPr="00022457" w:rsidRDefault="001955D2" w:rsidP="002024AE">
      <w:pPr>
        <w:jc w:val="center"/>
        <w:rPr>
          <w:rFonts w:asciiTheme="minorBidi" w:hAnsiTheme="minorBidi"/>
          <w:b/>
          <w:color w:val="FF0000"/>
          <w:sz w:val="28"/>
          <w:szCs w:val="28"/>
        </w:rPr>
      </w:pPr>
      <w:r>
        <w:rPr>
          <w:rFonts w:asciiTheme="minorBidi" w:hAnsiTheme="minorBidi"/>
          <w:b/>
          <w:color w:val="FF0000"/>
          <w:sz w:val="28"/>
          <w:szCs w:val="28"/>
        </w:rPr>
        <w:t>01</w:t>
      </w:r>
      <w:r w:rsidR="00EE39C8" w:rsidRPr="00022457">
        <w:rPr>
          <w:rFonts w:asciiTheme="minorBidi" w:hAnsiTheme="minorBidi"/>
          <w:b/>
          <w:color w:val="FF0000"/>
          <w:sz w:val="28"/>
          <w:szCs w:val="28"/>
        </w:rPr>
        <w:t xml:space="preserve"> </w:t>
      </w:r>
      <w:r>
        <w:rPr>
          <w:rFonts w:asciiTheme="minorBidi" w:hAnsiTheme="minorBidi"/>
          <w:b/>
          <w:color w:val="FF0000"/>
          <w:sz w:val="28"/>
          <w:szCs w:val="28"/>
        </w:rPr>
        <w:t>September</w:t>
      </w:r>
      <w:r w:rsidR="00CC2682" w:rsidRPr="00022457">
        <w:rPr>
          <w:rFonts w:asciiTheme="minorBidi" w:hAnsiTheme="minorBidi"/>
          <w:b/>
          <w:color w:val="FF0000"/>
          <w:sz w:val="28"/>
          <w:szCs w:val="28"/>
        </w:rPr>
        <w:t xml:space="preserve"> </w:t>
      </w:r>
      <w:r w:rsidR="00FD16F2" w:rsidRPr="00022457">
        <w:rPr>
          <w:rFonts w:asciiTheme="minorBidi" w:hAnsiTheme="minorBidi"/>
          <w:b/>
          <w:color w:val="FF0000"/>
          <w:sz w:val="28"/>
          <w:szCs w:val="28"/>
        </w:rPr>
        <w:t>202</w:t>
      </w:r>
      <w:r w:rsidR="00105CB7" w:rsidRPr="00022457">
        <w:rPr>
          <w:rFonts w:asciiTheme="minorBidi" w:hAnsiTheme="minorBidi"/>
          <w:b/>
          <w:color w:val="FF0000"/>
          <w:sz w:val="28"/>
          <w:szCs w:val="28"/>
        </w:rPr>
        <w:t>4</w:t>
      </w:r>
    </w:p>
    <w:p w14:paraId="241598C8" w14:textId="3605D882" w:rsidR="00D50E9E" w:rsidRPr="00022457" w:rsidRDefault="00D50E9E" w:rsidP="002024AE">
      <w:pPr>
        <w:jc w:val="center"/>
        <w:rPr>
          <w:rFonts w:asciiTheme="minorBidi" w:hAnsiTheme="minorBidi"/>
          <w:b/>
          <w:sz w:val="28"/>
          <w:szCs w:val="28"/>
        </w:rPr>
      </w:pPr>
      <w:r w:rsidRPr="00022457">
        <w:rPr>
          <w:rFonts w:asciiTheme="minorBidi" w:hAnsiTheme="minorBidi"/>
          <w:b/>
          <w:sz w:val="28"/>
          <w:szCs w:val="28"/>
        </w:rPr>
        <w:t>ITT-AFG-BLK-202</w:t>
      </w:r>
      <w:r w:rsidR="00105CB7" w:rsidRPr="00022457">
        <w:rPr>
          <w:rFonts w:asciiTheme="minorBidi" w:hAnsiTheme="minorBidi"/>
          <w:b/>
          <w:sz w:val="28"/>
          <w:szCs w:val="28"/>
        </w:rPr>
        <w:t>4</w:t>
      </w:r>
      <w:r w:rsidRPr="00022457">
        <w:rPr>
          <w:rFonts w:asciiTheme="minorBidi" w:hAnsiTheme="minorBidi"/>
          <w:b/>
          <w:sz w:val="28"/>
          <w:szCs w:val="28"/>
        </w:rPr>
        <w:t>-</w:t>
      </w:r>
      <w:r w:rsidR="00105CB7" w:rsidRPr="00022457">
        <w:rPr>
          <w:rFonts w:asciiTheme="minorBidi" w:hAnsiTheme="minorBidi"/>
          <w:b/>
          <w:sz w:val="28"/>
          <w:szCs w:val="28"/>
        </w:rPr>
        <w:t>PR500832-Green House</w:t>
      </w:r>
    </w:p>
    <w:p w14:paraId="39381342" w14:textId="0E846692" w:rsidR="00F67576" w:rsidRPr="00022457" w:rsidRDefault="00D50E9E" w:rsidP="00F67576">
      <w:pPr>
        <w:spacing w:after="0"/>
        <w:jc w:val="center"/>
        <w:rPr>
          <w:rFonts w:asciiTheme="minorBidi" w:hAnsiTheme="minorBidi"/>
          <w:b/>
          <w:sz w:val="28"/>
          <w:szCs w:val="28"/>
        </w:rPr>
      </w:pPr>
      <w:r w:rsidRPr="00022457">
        <w:rPr>
          <w:rFonts w:asciiTheme="minorBidi" w:hAnsiTheme="minorBidi"/>
          <w:b/>
          <w:sz w:val="28"/>
          <w:szCs w:val="28"/>
        </w:rPr>
        <w:t>in Balkh</w:t>
      </w:r>
      <w:r w:rsidR="00105CB7" w:rsidRPr="00022457">
        <w:rPr>
          <w:rFonts w:asciiTheme="minorBidi" w:hAnsiTheme="minorBidi"/>
          <w:b/>
          <w:sz w:val="28"/>
          <w:szCs w:val="28"/>
        </w:rPr>
        <w:t xml:space="preserve">/Jawzjan </w:t>
      </w:r>
      <w:r w:rsidRPr="00022457">
        <w:rPr>
          <w:rFonts w:asciiTheme="minorBidi" w:hAnsiTheme="minorBidi"/>
          <w:b/>
          <w:sz w:val="28"/>
          <w:szCs w:val="28"/>
        </w:rPr>
        <w:t>Province and Districts</w:t>
      </w:r>
    </w:p>
    <w:p w14:paraId="2ED1D720" w14:textId="27264364" w:rsidR="002A5974" w:rsidRPr="00E4645E" w:rsidRDefault="00022457" w:rsidP="00F67576">
      <w:pPr>
        <w:spacing w:after="0"/>
        <w:jc w:val="center"/>
        <w:rPr>
          <w:rFonts w:asciiTheme="minorBidi" w:hAnsiTheme="minorBidi"/>
          <w:b/>
          <w:sz w:val="28"/>
          <w:szCs w:val="160"/>
        </w:rPr>
      </w:pPr>
      <w:r w:rsidRPr="00E4645E">
        <w:rPr>
          <w:rFonts w:asciiTheme="minorBidi" w:hAnsiTheme="minorBidi"/>
          <w:b/>
          <w:sz w:val="28"/>
          <w:szCs w:val="160"/>
        </w:rPr>
        <w:t>Construction</w:t>
      </w:r>
    </w:p>
    <w:p w14:paraId="1E39ECDC" w14:textId="77777777" w:rsidR="0029360F" w:rsidRPr="00107FDE" w:rsidRDefault="0029360F" w:rsidP="00F67576">
      <w:pPr>
        <w:pBdr>
          <w:bottom w:val="single" w:sz="12" w:space="1" w:color="auto"/>
        </w:pBdr>
        <w:spacing w:after="0"/>
        <w:jc w:val="center"/>
        <w:rPr>
          <w:rFonts w:asciiTheme="minorBidi" w:hAnsiTheme="minorBidi"/>
          <w:b/>
          <w:sz w:val="10"/>
          <w:szCs w:val="10"/>
        </w:rPr>
      </w:pPr>
    </w:p>
    <w:p w14:paraId="5EB63E13" w14:textId="08644BF1" w:rsidR="002A5974" w:rsidRPr="00107FDE" w:rsidRDefault="002A5974" w:rsidP="002A5974">
      <w:pPr>
        <w:spacing w:after="0" w:line="240" w:lineRule="auto"/>
        <w:rPr>
          <w:rFonts w:asciiTheme="minorBidi" w:hAnsiTheme="minorBidi"/>
        </w:rPr>
      </w:pPr>
    </w:p>
    <w:p w14:paraId="0AC20D1C" w14:textId="77777777" w:rsidR="002A5974" w:rsidRPr="00107FDE" w:rsidRDefault="002A5974" w:rsidP="002A5974">
      <w:pPr>
        <w:spacing w:after="0" w:line="240" w:lineRule="auto"/>
        <w:rPr>
          <w:rFonts w:asciiTheme="minorBidi" w:hAnsiTheme="minorBidi"/>
        </w:rPr>
      </w:pPr>
    </w:p>
    <w:p w14:paraId="10783692" w14:textId="77777777" w:rsidR="002A5974" w:rsidRPr="00107FDE" w:rsidRDefault="002A5974" w:rsidP="002A5974">
      <w:pPr>
        <w:spacing w:after="0" w:line="240" w:lineRule="auto"/>
        <w:jc w:val="center"/>
        <w:rPr>
          <w:rFonts w:asciiTheme="minorBidi" w:hAnsiTheme="minorBidi"/>
          <w:b/>
          <w:sz w:val="22"/>
        </w:rPr>
      </w:pPr>
    </w:p>
    <w:p w14:paraId="6ED24671" w14:textId="718013E3" w:rsidR="002A5974" w:rsidRPr="00107FDE" w:rsidRDefault="002A5974" w:rsidP="002A5974">
      <w:pPr>
        <w:spacing w:after="0" w:line="240" w:lineRule="auto"/>
        <w:jc w:val="center"/>
        <w:rPr>
          <w:rFonts w:asciiTheme="minorBidi" w:hAnsiTheme="minorBidi"/>
          <w:b/>
          <w:sz w:val="22"/>
          <w:szCs w:val="22"/>
        </w:rPr>
      </w:pPr>
      <w:r w:rsidRPr="00107FDE">
        <w:rPr>
          <w:rFonts w:asciiTheme="minorBidi" w:hAnsiTheme="minorBidi"/>
          <w:b/>
          <w:sz w:val="22"/>
          <w:szCs w:val="22"/>
        </w:rPr>
        <w:t xml:space="preserve">SUBMISSION </w:t>
      </w:r>
      <w:r w:rsidR="00D43185" w:rsidRPr="00107FDE">
        <w:rPr>
          <w:rFonts w:asciiTheme="minorBidi" w:hAnsiTheme="minorBidi"/>
          <w:b/>
          <w:sz w:val="22"/>
          <w:szCs w:val="22"/>
        </w:rPr>
        <w:t>DEADLINE:</w:t>
      </w:r>
      <w:r w:rsidR="00D43185" w:rsidRPr="00D43185">
        <w:rPr>
          <w:rFonts w:asciiTheme="minorBidi" w:hAnsiTheme="minorBidi"/>
          <w:b/>
          <w:sz w:val="22"/>
          <w:szCs w:val="22"/>
        </w:rPr>
        <w:t xml:space="preserve"> 04:</w:t>
      </w:r>
      <w:r w:rsidR="00E4645E">
        <w:rPr>
          <w:rFonts w:asciiTheme="minorBidi" w:hAnsiTheme="minorBidi"/>
          <w:b/>
          <w:sz w:val="22"/>
          <w:szCs w:val="22"/>
        </w:rPr>
        <w:t>0</w:t>
      </w:r>
      <w:r w:rsidR="00D43185" w:rsidRPr="00D43185">
        <w:rPr>
          <w:rFonts w:asciiTheme="minorBidi" w:hAnsiTheme="minorBidi"/>
          <w:b/>
          <w:sz w:val="22"/>
          <w:szCs w:val="22"/>
        </w:rPr>
        <w:t>0</w:t>
      </w:r>
      <w:r w:rsidR="003862B9" w:rsidRPr="00D43185">
        <w:rPr>
          <w:rFonts w:asciiTheme="minorBidi" w:hAnsiTheme="minorBidi"/>
          <w:b/>
          <w:sz w:val="22"/>
          <w:szCs w:val="22"/>
        </w:rPr>
        <w:t xml:space="preserve"> PM </w:t>
      </w:r>
      <w:r w:rsidR="001955D2">
        <w:rPr>
          <w:rFonts w:asciiTheme="minorBidi" w:hAnsiTheme="minorBidi"/>
          <w:b/>
          <w:sz w:val="22"/>
          <w:szCs w:val="22"/>
        </w:rPr>
        <w:t>15</w:t>
      </w:r>
      <w:r w:rsidR="00A33535" w:rsidRPr="00D43185">
        <w:rPr>
          <w:rFonts w:asciiTheme="minorBidi" w:hAnsiTheme="minorBidi"/>
          <w:b/>
          <w:sz w:val="22"/>
          <w:szCs w:val="22"/>
          <w:vertAlign w:val="superscript"/>
        </w:rPr>
        <w:t>th</w:t>
      </w:r>
      <w:r w:rsidR="00A33535" w:rsidRPr="00D43185">
        <w:rPr>
          <w:rFonts w:asciiTheme="minorBidi" w:hAnsiTheme="minorBidi"/>
          <w:b/>
          <w:sz w:val="22"/>
          <w:szCs w:val="22"/>
        </w:rPr>
        <w:t xml:space="preserve"> SEP</w:t>
      </w:r>
      <w:r w:rsidR="003862B9" w:rsidRPr="00D43185">
        <w:rPr>
          <w:rFonts w:asciiTheme="minorBidi" w:hAnsiTheme="minorBidi"/>
          <w:b/>
          <w:sz w:val="22"/>
          <w:szCs w:val="22"/>
        </w:rPr>
        <w:t xml:space="preserve"> 202</w:t>
      </w:r>
      <w:r w:rsidR="00105CB7" w:rsidRPr="00D43185">
        <w:rPr>
          <w:rFonts w:asciiTheme="minorBidi" w:hAnsiTheme="minorBidi"/>
          <w:b/>
          <w:sz w:val="22"/>
          <w:szCs w:val="22"/>
        </w:rPr>
        <w:t>4</w:t>
      </w:r>
    </w:p>
    <w:p w14:paraId="13E5613A" w14:textId="77777777" w:rsidR="002A5974" w:rsidRPr="00107FDE" w:rsidRDefault="002A5974" w:rsidP="002A5974">
      <w:pPr>
        <w:spacing w:after="0" w:line="240" w:lineRule="auto"/>
        <w:jc w:val="center"/>
        <w:rPr>
          <w:rFonts w:asciiTheme="minorBidi" w:hAnsiTheme="minorBidi"/>
          <w:b/>
          <w:sz w:val="22"/>
          <w:szCs w:val="22"/>
        </w:rPr>
      </w:pPr>
    </w:p>
    <w:p w14:paraId="61CFB16E" w14:textId="3DA35917" w:rsidR="002A5974" w:rsidRPr="00107FDE" w:rsidRDefault="00BF2338" w:rsidP="00BF2338">
      <w:pPr>
        <w:tabs>
          <w:tab w:val="center" w:pos="4819"/>
          <w:tab w:val="left" w:pos="8925"/>
        </w:tabs>
        <w:spacing w:after="0" w:line="240" w:lineRule="auto"/>
        <w:rPr>
          <w:rFonts w:asciiTheme="minorBidi" w:hAnsiTheme="minorBidi"/>
          <w:b/>
          <w:sz w:val="22"/>
          <w:szCs w:val="22"/>
        </w:rPr>
      </w:pPr>
      <w:r>
        <w:rPr>
          <w:rFonts w:asciiTheme="minorBidi" w:hAnsiTheme="minorBidi"/>
          <w:b/>
          <w:sz w:val="22"/>
          <w:szCs w:val="22"/>
        </w:rPr>
        <w:tab/>
      </w:r>
      <w:r w:rsidR="002A5974" w:rsidRPr="00107FDE">
        <w:rPr>
          <w:rFonts w:asciiTheme="minorBidi" w:hAnsiTheme="minorBidi"/>
          <w:b/>
          <w:sz w:val="22"/>
          <w:szCs w:val="22"/>
        </w:rPr>
        <w:t xml:space="preserve">PRE-SUBMISSION CLARIFICATION </w:t>
      </w:r>
      <w:r w:rsidR="00D43185" w:rsidRPr="00107FDE">
        <w:rPr>
          <w:rFonts w:asciiTheme="minorBidi" w:hAnsiTheme="minorBidi"/>
          <w:b/>
          <w:sz w:val="22"/>
          <w:szCs w:val="22"/>
        </w:rPr>
        <w:t>MEETING:</w:t>
      </w:r>
      <w:r w:rsidR="002A5974" w:rsidRPr="00107FDE">
        <w:rPr>
          <w:rFonts w:asciiTheme="minorBidi" w:hAnsiTheme="minorBidi"/>
          <w:b/>
          <w:sz w:val="22"/>
          <w:szCs w:val="22"/>
        </w:rPr>
        <w:t xml:space="preserve"> </w:t>
      </w:r>
      <w:r w:rsidR="00D50E9E" w:rsidRPr="00107FDE">
        <w:rPr>
          <w:rFonts w:asciiTheme="minorBidi" w:hAnsiTheme="minorBidi"/>
          <w:b/>
          <w:sz w:val="22"/>
          <w:szCs w:val="22"/>
        </w:rPr>
        <w:t>&lt;&lt; Not Applicable &gt;&gt;</w:t>
      </w:r>
      <w:r>
        <w:rPr>
          <w:rFonts w:asciiTheme="minorBidi" w:hAnsiTheme="minorBidi"/>
          <w:b/>
          <w:sz w:val="22"/>
          <w:szCs w:val="22"/>
        </w:rPr>
        <w:tab/>
      </w:r>
    </w:p>
    <w:p w14:paraId="77D6AE1C" w14:textId="77777777" w:rsidR="002A5974" w:rsidRPr="00107FDE" w:rsidRDefault="002A5974" w:rsidP="002A5974">
      <w:pPr>
        <w:spacing w:after="0" w:line="240" w:lineRule="auto"/>
        <w:jc w:val="center"/>
        <w:rPr>
          <w:rFonts w:asciiTheme="minorBidi" w:hAnsiTheme="minorBidi"/>
          <w:b/>
          <w:sz w:val="22"/>
          <w:szCs w:val="22"/>
        </w:rPr>
      </w:pPr>
    </w:p>
    <w:p w14:paraId="01E2709F" w14:textId="36A0EA80" w:rsidR="002A5974" w:rsidRPr="00107FDE" w:rsidRDefault="002A5974" w:rsidP="002A5974">
      <w:pPr>
        <w:spacing w:after="0" w:line="240" w:lineRule="auto"/>
        <w:jc w:val="center"/>
        <w:rPr>
          <w:rFonts w:asciiTheme="minorBidi" w:hAnsiTheme="minorBidi"/>
          <w:b/>
          <w:sz w:val="22"/>
          <w:szCs w:val="22"/>
        </w:rPr>
      </w:pPr>
      <w:r w:rsidRPr="00107FDE">
        <w:rPr>
          <w:rFonts w:asciiTheme="minorBidi" w:hAnsiTheme="minorBidi"/>
          <w:b/>
          <w:sz w:val="22"/>
          <w:szCs w:val="22"/>
        </w:rPr>
        <w:t xml:space="preserve">QUESTIONS / </w:t>
      </w:r>
      <w:r w:rsidR="00D43185" w:rsidRPr="00107FDE">
        <w:rPr>
          <w:rFonts w:asciiTheme="minorBidi" w:hAnsiTheme="minorBidi"/>
          <w:b/>
          <w:sz w:val="22"/>
          <w:szCs w:val="22"/>
        </w:rPr>
        <w:t>CLARIFICATIONS:</w:t>
      </w:r>
      <w:r w:rsidRPr="00107FDE">
        <w:rPr>
          <w:rFonts w:asciiTheme="minorBidi" w:hAnsiTheme="minorBidi"/>
          <w:b/>
          <w:sz w:val="22"/>
          <w:szCs w:val="22"/>
        </w:rPr>
        <w:t xml:space="preserve"> </w:t>
      </w:r>
      <w:r w:rsidR="00D50E9E" w:rsidRPr="00107FDE">
        <w:rPr>
          <w:rFonts w:asciiTheme="minorBidi" w:hAnsiTheme="minorBidi"/>
          <w:b/>
          <w:sz w:val="22"/>
          <w:szCs w:val="22"/>
        </w:rPr>
        <w:t>AFG.Tenders@savethechildren.org</w:t>
      </w:r>
    </w:p>
    <w:p w14:paraId="67072E65" w14:textId="77777777" w:rsidR="002A5974" w:rsidRPr="00107FDE" w:rsidRDefault="002A5974" w:rsidP="002A5974">
      <w:pPr>
        <w:spacing w:after="0" w:line="240" w:lineRule="auto"/>
        <w:jc w:val="center"/>
        <w:rPr>
          <w:rFonts w:asciiTheme="minorBidi" w:hAnsiTheme="minorBidi"/>
          <w:b/>
          <w:sz w:val="22"/>
          <w:szCs w:val="22"/>
        </w:rPr>
      </w:pPr>
    </w:p>
    <w:p w14:paraId="198BC019" w14:textId="739AF9AE" w:rsidR="002A5974" w:rsidRPr="00107FDE" w:rsidRDefault="002A5974" w:rsidP="002A5974">
      <w:pPr>
        <w:spacing w:after="0" w:line="240" w:lineRule="auto"/>
        <w:jc w:val="center"/>
        <w:rPr>
          <w:rFonts w:asciiTheme="minorBidi" w:hAnsiTheme="minorBidi"/>
          <w:b/>
          <w:sz w:val="22"/>
          <w:szCs w:val="22"/>
        </w:rPr>
      </w:pPr>
      <w:r w:rsidRPr="00107FDE">
        <w:rPr>
          <w:rFonts w:asciiTheme="minorBidi" w:hAnsiTheme="minorBidi"/>
          <w:b/>
          <w:sz w:val="22"/>
          <w:szCs w:val="22"/>
        </w:rPr>
        <w:t xml:space="preserve">FORMAT FOR </w:t>
      </w:r>
      <w:r w:rsidR="00D43185" w:rsidRPr="00107FDE">
        <w:rPr>
          <w:rFonts w:asciiTheme="minorBidi" w:hAnsiTheme="minorBidi"/>
          <w:b/>
          <w:sz w:val="22"/>
          <w:szCs w:val="22"/>
        </w:rPr>
        <w:t>SUBMISSION:</w:t>
      </w:r>
      <w:r w:rsidRPr="00107FDE">
        <w:rPr>
          <w:rFonts w:asciiTheme="minorBidi" w:hAnsiTheme="minorBidi"/>
          <w:b/>
          <w:sz w:val="22"/>
          <w:szCs w:val="22"/>
        </w:rPr>
        <w:t xml:space="preserve"> </w:t>
      </w:r>
      <w:hyperlink w:anchor="_PART_3_–" w:history="1">
        <w:r w:rsidRPr="00107FDE">
          <w:rPr>
            <w:rStyle w:val="Hyperlink"/>
            <w:rFonts w:asciiTheme="minorBidi" w:hAnsiTheme="minorBidi"/>
            <w:b/>
            <w:spacing w:val="-4"/>
            <w:sz w:val="22"/>
            <w:szCs w:val="22"/>
          </w:rPr>
          <w:t>BIDDER RESPONSE DOCUMENT</w:t>
        </w:r>
      </w:hyperlink>
    </w:p>
    <w:p w14:paraId="5E86C0DB" w14:textId="55059FBC" w:rsidR="00D62E0B" w:rsidRPr="00107FDE" w:rsidRDefault="00D62E0B" w:rsidP="00A10490">
      <w:pPr>
        <w:pBdr>
          <w:bottom w:val="single" w:sz="12" w:space="1" w:color="auto"/>
        </w:pBdr>
        <w:spacing w:after="0" w:line="240" w:lineRule="auto"/>
        <w:rPr>
          <w:rFonts w:asciiTheme="minorBidi" w:hAnsiTheme="minorBidi"/>
          <w:b/>
          <w:sz w:val="24"/>
        </w:rPr>
      </w:pPr>
    </w:p>
    <w:p w14:paraId="53CDBFC5" w14:textId="50F80C17" w:rsidR="002A5974" w:rsidRPr="00107FDE" w:rsidRDefault="002A5974" w:rsidP="00A10490">
      <w:pPr>
        <w:pBdr>
          <w:bottom w:val="single" w:sz="12" w:space="1" w:color="auto"/>
        </w:pBdr>
        <w:spacing w:after="0" w:line="240" w:lineRule="auto"/>
        <w:rPr>
          <w:rFonts w:asciiTheme="minorBidi" w:hAnsiTheme="minorBidi"/>
          <w:b/>
          <w:sz w:val="24"/>
        </w:rPr>
      </w:pPr>
    </w:p>
    <w:p w14:paraId="56F4A2BA" w14:textId="77777777" w:rsidR="002A5974" w:rsidRPr="00107FDE" w:rsidRDefault="002A5974" w:rsidP="00A10490">
      <w:pPr>
        <w:pBdr>
          <w:bottom w:val="single" w:sz="12" w:space="1" w:color="auto"/>
        </w:pBdr>
        <w:spacing w:after="0" w:line="240" w:lineRule="auto"/>
        <w:rPr>
          <w:rFonts w:asciiTheme="minorBidi" w:hAnsiTheme="minorBidi"/>
          <w:b/>
          <w:sz w:val="24"/>
        </w:rPr>
      </w:pPr>
    </w:p>
    <w:p w14:paraId="3855593E" w14:textId="77777777" w:rsidR="002A5974" w:rsidRPr="00107FDE" w:rsidRDefault="002A5974" w:rsidP="00A10490">
      <w:pPr>
        <w:spacing w:after="0" w:line="240" w:lineRule="auto"/>
        <w:rPr>
          <w:rFonts w:asciiTheme="minorBidi" w:hAnsiTheme="minorBidi"/>
          <w:b/>
          <w:sz w:val="24"/>
        </w:rPr>
      </w:pPr>
    </w:p>
    <w:p w14:paraId="0872A69E" w14:textId="77777777" w:rsidR="00ED64FC" w:rsidRPr="00107FDE" w:rsidRDefault="00ED64FC" w:rsidP="00ED64FC">
      <w:pPr>
        <w:jc w:val="center"/>
        <w:rPr>
          <w:rFonts w:asciiTheme="minorBidi" w:hAnsiTheme="minorBidi"/>
        </w:rPr>
      </w:pPr>
    </w:p>
    <w:p w14:paraId="6EB5893E" w14:textId="3D267C13" w:rsidR="00184C7A" w:rsidRPr="00107FDE" w:rsidRDefault="00000000" w:rsidP="00ED64FC">
      <w:pPr>
        <w:jc w:val="center"/>
        <w:rPr>
          <w:rStyle w:val="Hyperlink"/>
          <w:rFonts w:asciiTheme="minorBidi" w:hAnsiTheme="minorBidi"/>
          <w:b/>
          <w:color w:val="auto"/>
          <w:sz w:val="22"/>
          <w:u w:val="none"/>
        </w:rPr>
      </w:pPr>
      <w:hyperlink w:anchor="_PART_1_–" w:history="1">
        <w:r w:rsidR="00D62E0B" w:rsidRPr="00107FDE">
          <w:rPr>
            <w:rStyle w:val="Hyperlink"/>
            <w:rFonts w:asciiTheme="minorBidi" w:hAnsiTheme="minorBidi"/>
            <w:b/>
            <w:spacing w:val="-4"/>
            <w:sz w:val="22"/>
            <w:lang w:val="en-US"/>
          </w:rPr>
          <w:t>PART</w:t>
        </w:r>
      </w:hyperlink>
      <w:r w:rsidR="00D62E0B" w:rsidRPr="00107FDE">
        <w:rPr>
          <w:rStyle w:val="Hyperlink"/>
          <w:rFonts w:asciiTheme="minorBidi" w:hAnsiTheme="minorBidi"/>
          <w:b/>
          <w:spacing w:val="-4"/>
          <w:sz w:val="22"/>
          <w:lang w:val="en-US"/>
        </w:rPr>
        <w:t xml:space="preserve"> 1 : INVITATION TO TENDER</w:t>
      </w:r>
    </w:p>
    <w:p w14:paraId="27578516" w14:textId="68D7210E" w:rsidR="00E305F1" w:rsidRPr="00107FDE" w:rsidRDefault="00E305F1" w:rsidP="00C42610">
      <w:pPr>
        <w:pStyle w:val="ListParagraph"/>
        <w:numPr>
          <w:ilvl w:val="1"/>
          <w:numId w:val="11"/>
        </w:numPr>
        <w:tabs>
          <w:tab w:val="left" w:pos="426"/>
        </w:tabs>
        <w:spacing w:after="0" w:line="240" w:lineRule="auto"/>
        <w:ind w:left="709"/>
        <w:jc w:val="center"/>
        <w:rPr>
          <w:rFonts w:asciiTheme="minorBidi" w:hAnsiTheme="minorBidi"/>
          <w:b/>
          <w:sz w:val="22"/>
        </w:rPr>
      </w:pPr>
      <w:r w:rsidRPr="00107FDE">
        <w:rPr>
          <w:rFonts w:asciiTheme="minorBidi" w:hAnsiTheme="minorBidi"/>
          <w:spacing w:val="-4"/>
          <w:sz w:val="22"/>
          <w:lang w:val="en-US"/>
        </w:rPr>
        <w:t xml:space="preserve">Introduction to </w:t>
      </w:r>
      <w:r w:rsidR="00077068" w:rsidRPr="00107FDE">
        <w:rPr>
          <w:rFonts w:asciiTheme="minorBidi" w:hAnsiTheme="minorBidi"/>
          <w:spacing w:val="-4"/>
          <w:sz w:val="22"/>
          <w:lang w:val="en-US"/>
        </w:rPr>
        <w:t>SCI</w:t>
      </w:r>
    </w:p>
    <w:p w14:paraId="6399758E" w14:textId="77777777" w:rsidR="00E305F1" w:rsidRPr="00107FDE" w:rsidRDefault="00EF30C7" w:rsidP="00C42610">
      <w:pPr>
        <w:pStyle w:val="ListParagraph"/>
        <w:numPr>
          <w:ilvl w:val="1"/>
          <w:numId w:val="11"/>
        </w:numPr>
        <w:tabs>
          <w:tab w:val="left" w:pos="426"/>
        </w:tabs>
        <w:spacing w:after="0" w:line="240" w:lineRule="auto"/>
        <w:ind w:left="709"/>
        <w:jc w:val="center"/>
        <w:rPr>
          <w:rFonts w:asciiTheme="minorBidi" w:hAnsiTheme="minorBidi"/>
          <w:sz w:val="22"/>
        </w:rPr>
      </w:pPr>
      <w:r w:rsidRPr="00107FDE">
        <w:rPr>
          <w:rFonts w:asciiTheme="minorBidi" w:hAnsiTheme="minorBidi"/>
          <w:spacing w:val="-4"/>
          <w:sz w:val="22"/>
          <w:lang w:val="en-US"/>
        </w:rPr>
        <w:t>Project Overview and Requirements</w:t>
      </w:r>
    </w:p>
    <w:p w14:paraId="113FBD41" w14:textId="77777777" w:rsidR="00E305F1" w:rsidRPr="00107FDE" w:rsidRDefault="001A714C" w:rsidP="00C42610">
      <w:pPr>
        <w:pStyle w:val="ListParagraph"/>
        <w:numPr>
          <w:ilvl w:val="1"/>
          <w:numId w:val="11"/>
        </w:numPr>
        <w:tabs>
          <w:tab w:val="left" w:pos="426"/>
        </w:tabs>
        <w:spacing w:after="0" w:line="240" w:lineRule="auto"/>
        <w:ind w:left="709"/>
        <w:jc w:val="center"/>
        <w:rPr>
          <w:rFonts w:asciiTheme="minorBidi" w:hAnsiTheme="minorBidi"/>
          <w:sz w:val="22"/>
        </w:rPr>
      </w:pPr>
      <w:r w:rsidRPr="00107FDE">
        <w:rPr>
          <w:rFonts w:asciiTheme="minorBidi" w:hAnsiTheme="minorBidi"/>
          <w:spacing w:val="-4"/>
          <w:sz w:val="22"/>
          <w:lang w:val="en-US"/>
        </w:rPr>
        <w:t>Award Criteria</w:t>
      </w:r>
    </w:p>
    <w:p w14:paraId="554C12F8" w14:textId="77777777" w:rsidR="00E305F1" w:rsidRPr="00107FDE" w:rsidRDefault="00EF30C7" w:rsidP="00C42610">
      <w:pPr>
        <w:pStyle w:val="ListParagraph"/>
        <w:numPr>
          <w:ilvl w:val="1"/>
          <w:numId w:val="11"/>
        </w:numPr>
        <w:tabs>
          <w:tab w:val="left" w:pos="426"/>
        </w:tabs>
        <w:spacing w:after="0" w:line="240" w:lineRule="auto"/>
        <w:ind w:left="709"/>
        <w:jc w:val="center"/>
        <w:rPr>
          <w:rFonts w:asciiTheme="minorBidi" w:hAnsiTheme="minorBidi"/>
          <w:sz w:val="22"/>
        </w:rPr>
      </w:pPr>
      <w:r w:rsidRPr="00107FDE">
        <w:rPr>
          <w:rFonts w:asciiTheme="minorBidi" w:hAnsiTheme="minorBidi"/>
          <w:spacing w:val="-4"/>
          <w:sz w:val="22"/>
          <w:lang w:val="en-US"/>
        </w:rPr>
        <w:t>Instructions &amp; Key Information</w:t>
      </w:r>
    </w:p>
    <w:p w14:paraId="7BDFB851" w14:textId="77777777" w:rsidR="00634365" w:rsidRPr="00107FDE" w:rsidRDefault="00634365" w:rsidP="002A5974">
      <w:pPr>
        <w:tabs>
          <w:tab w:val="left" w:pos="426"/>
        </w:tabs>
        <w:spacing w:after="0" w:line="240" w:lineRule="auto"/>
        <w:jc w:val="center"/>
        <w:rPr>
          <w:rFonts w:asciiTheme="minorBidi" w:hAnsiTheme="minorBidi"/>
          <w:sz w:val="22"/>
        </w:rPr>
      </w:pPr>
    </w:p>
    <w:p w14:paraId="2AC0D2BF" w14:textId="4E98ADFB" w:rsidR="00591A31" w:rsidRPr="00107FDE" w:rsidRDefault="00000000" w:rsidP="002A5974">
      <w:pPr>
        <w:tabs>
          <w:tab w:val="left" w:pos="426"/>
          <w:tab w:val="left" w:pos="993"/>
        </w:tabs>
        <w:spacing w:after="0" w:line="240" w:lineRule="auto"/>
        <w:jc w:val="center"/>
        <w:rPr>
          <w:rStyle w:val="Hyperlink"/>
          <w:rFonts w:asciiTheme="minorBidi" w:hAnsiTheme="minorBidi"/>
          <w:b/>
          <w:color w:val="auto"/>
          <w:sz w:val="22"/>
          <w:u w:val="none"/>
        </w:rPr>
      </w:pPr>
      <w:hyperlink w:anchor="_PART_2_–" w:history="1">
        <w:r w:rsidR="00D62E0B" w:rsidRPr="00107FDE">
          <w:rPr>
            <w:rStyle w:val="Hyperlink"/>
            <w:rFonts w:asciiTheme="minorBidi" w:hAnsiTheme="minorBidi"/>
            <w:b/>
            <w:spacing w:val="-4"/>
            <w:sz w:val="22"/>
          </w:rPr>
          <w:t>PART 2 : CORE REQUIREMENTS AND SPECIFICATION</w:t>
        </w:r>
      </w:hyperlink>
    </w:p>
    <w:p w14:paraId="62A4F07E" w14:textId="242BE623" w:rsidR="00634365" w:rsidRPr="00107FDE" w:rsidRDefault="002A5974" w:rsidP="002A5974">
      <w:pPr>
        <w:tabs>
          <w:tab w:val="left" w:pos="426"/>
          <w:tab w:val="left" w:pos="1134"/>
        </w:tabs>
        <w:spacing w:after="0" w:line="240" w:lineRule="auto"/>
        <w:jc w:val="center"/>
        <w:rPr>
          <w:rFonts w:asciiTheme="minorBidi" w:hAnsiTheme="minorBidi"/>
          <w:b/>
          <w:sz w:val="22"/>
        </w:rPr>
      </w:pPr>
      <w:r w:rsidRPr="00107FDE">
        <w:rPr>
          <w:rFonts w:asciiTheme="minorBidi" w:hAnsiTheme="minorBidi"/>
          <w:sz w:val="22"/>
        </w:rPr>
        <w:t>D</w:t>
      </w:r>
      <w:r w:rsidR="00634365" w:rsidRPr="00107FDE">
        <w:rPr>
          <w:rFonts w:asciiTheme="minorBidi" w:hAnsiTheme="minorBidi"/>
          <w:sz w:val="22"/>
        </w:rPr>
        <w:t xml:space="preserve">etailed description of </w:t>
      </w:r>
      <w:r w:rsidR="00077068" w:rsidRPr="00107FDE">
        <w:rPr>
          <w:rFonts w:asciiTheme="minorBidi" w:hAnsiTheme="minorBidi"/>
          <w:sz w:val="22"/>
        </w:rPr>
        <w:t>SCI</w:t>
      </w:r>
      <w:r w:rsidRPr="00107FDE">
        <w:rPr>
          <w:rFonts w:asciiTheme="minorBidi" w:hAnsiTheme="minorBidi"/>
          <w:sz w:val="22"/>
        </w:rPr>
        <w:t>’s specific requirements</w:t>
      </w:r>
      <w:r w:rsidR="00634365" w:rsidRPr="00107FDE">
        <w:rPr>
          <w:rFonts w:asciiTheme="minorBidi" w:hAnsiTheme="minorBidi"/>
          <w:sz w:val="22"/>
        </w:rPr>
        <w:t xml:space="preserve"> </w:t>
      </w:r>
      <w:r w:rsidRPr="00107FDE">
        <w:rPr>
          <w:rFonts w:asciiTheme="minorBidi" w:hAnsiTheme="minorBidi"/>
          <w:sz w:val="22"/>
        </w:rPr>
        <w:t xml:space="preserve">(e.g. </w:t>
      </w:r>
      <w:r w:rsidR="00634365" w:rsidRPr="00107FDE">
        <w:rPr>
          <w:rFonts w:asciiTheme="minorBidi" w:hAnsiTheme="minorBidi"/>
          <w:sz w:val="22"/>
        </w:rPr>
        <w:t>volumes, delivery dates / locations, product specifications etc</w:t>
      </w:r>
      <w:r w:rsidRPr="00107FDE">
        <w:rPr>
          <w:rFonts w:asciiTheme="minorBidi" w:hAnsiTheme="minorBidi"/>
          <w:sz w:val="22"/>
        </w:rPr>
        <w:t>)</w:t>
      </w:r>
      <w:r w:rsidR="00634365" w:rsidRPr="00107FDE">
        <w:rPr>
          <w:rFonts w:asciiTheme="minorBidi" w:hAnsiTheme="minorBidi"/>
          <w:sz w:val="22"/>
        </w:rPr>
        <w:t>.</w:t>
      </w:r>
    </w:p>
    <w:p w14:paraId="6CAB0C0E" w14:textId="77777777" w:rsidR="00634365" w:rsidRPr="00107FDE" w:rsidRDefault="00634365" w:rsidP="002A5974">
      <w:pPr>
        <w:tabs>
          <w:tab w:val="left" w:pos="426"/>
          <w:tab w:val="left" w:pos="993"/>
        </w:tabs>
        <w:spacing w:after="0" w:line="240" w:lineRule="auto"/>
        <w:jc w:val="center"/>
        <w:rPr>
          <w:rFonts w:asciiTheme="minorBidi" w:hAnsiTheme="minorBidi"/>
          <w:sz w:val="22"/>
        </w:rPr>
      </w:pPr>
    </w:p>
    <w:p w14:paraId="07D8426F" w14:textId="74E7BCCF" w:rsidR="00591A31" w:rsidRPr="00107FDE" w:rsidRDefault="00000000" w:rsidP="002A5974">
      <w:pPr>
        <w:tabs>
          <w:tab w:val="left" w:pos="426"/>
          <w:tab w:val="left" w:pos="993"/>
        </w:tabs>
        <w:spacing w:after="0" w:line="240" w:lineRule="auto"/>
        <w:jc w:val="center"/>
        <w:rPr>
          <w:rStyle w:val="Hyperlink"/>
          <w:rFonts w:asciiTheme="minorBidi" w:hAnsiTheme="minorBidi"/>
          <w:b/>
          <w:color w:val="auto"/>
          <w:sz w:val="22"/>
          <w:u w:val="none"/>
        </w:rPr>
      </w:pPr>
      <w:hyperlink w:anchor="_PART_3_–" w:history="1">
        <w:r w:rsidR="00D62E0B" w:rsidRPr="00107FDE">
          <w:rPr>
            <w:rStyle w:val="Hyperlink"/>
            <w:rFonts w:asciiTheme="minorBidi" w:hAnsiTheme="minorBidi"/>
            <w:b/>
            <w:spacing w:val="-4"/>
            <w:sz w:val="22"/>
          </w:rPr>
          <w:t>PART 3 : BIDDER RESPONSE DOCUMENT</w:t>
        </w:r>
      </w:hyperlink>
    </w:p>
    <w:p w14:paraId="46D38309" w14:textId="5FCA0602" w:rsidR="00591A31" w:rsidRPr="00107FDE" w:rsidRDefault="007E1A13" w:rsidP="002A5974">
      <w:pPr>
        <w:tabs>
          <w:tab w:val="left" w:pos="426"/>
        </w:tabs>
        <w:spacing w:after="0" w:line="240" w:lineRule="auto"/>
        <w:jc w:val="center"/>
        <w:rPr>
          <w:rFonts w:asciiTheme="minorBidi" w:hAnsiTheme="minorBidi"/>
          <w:b/>
          <w:sz w:val="22"/>
        </w:rPr>
      </w:pPr>
      <w:r w:rsidRPr="00107FDE">
        <w:rPr>
          <w:rFonts w:asciiTheme="minorBidi" w:hAnsiTheme="minorBidi"/>
          <w:sz w:val="22"/>
        </w:rPr>
        <w:t>T</w:t>
      </w:r>
      <w:r w:rsidR="00634365" w:rsidRPr="00107FDE">
        <w:rPr>
          <w:rFonts w:asciiTheme="minorBidi" w:hAnsiTheme="minorBidi"/>
          <w:sz w:val="22"/>
        </w:rPr>
        <w:t xml:space="preserve">emplate to be used to submit </w:t>
      </w:r>
      <w:r w:rsidR="00077068" w:rsidRPr="00107FDE">
        <w:rPr>
          <w:rFonts w:asciiTheme="minorBidi" w:hAnsiTheme="minorBidi"/>
          <w:sz w:val="22"/>
        </w:rPr>
        <w:t>response</w:t>
      </w:r>
      <w:r w:rsidR="00634365" w:rsidRPr="00107FDE">
        <w:rPr>
          <w:rFonts w:asciiTheme="minorBidi" w:hAnsiTheme="minorBidi"/>
          <w:sz w:val="22"/>
        </w:rPr>
        <w:t xml:space="preserve"> to this Invitation to Tender.</w:t>
      </w:r>
    </w:p>
    <w:p w14:paraId="2C144C18" w14:textId="22401201" w:rsidR="00F67576" w:rsidRPr="00107FDE" w:rsidRDefault="00F67576" w:rsidP="007E1A13">
      <w:pPr>
        <w:tabs>
          <w:tab w:val="left" w:pos="426"/>
        </w:tabs>
        <w:spacing w:after="0" w:line="240" w:lineRule="auto"/>
        <w:ind w:left="349"/>
        <w:rPr>
          <w:rFonts w:asciiTheme="minorBidi" w:hAnsiTheme="minorBidi"/>
          <w:b/>
        </w:rPr>
      </w:pPr>
    </w:p>
    <w:p w14:paraId="7F66585A" w14:textId="69E80FFB" w:rsidR="007E1A13" w:rsidRPr="00107FDE" w:rsidRDefault="007E1A13" w:rsidP="00A10490">
      <w:pPr>
        <w:spacing w:after="0" w:line="240" w:lineRule="auto"/>
        <w:ind w:left="1701" w:hanging="1701"/>
        <w:rPr>
          <w:rFonts w:asciiTheme="minorBidi" w:hAnsiTheme="minorBidi"/>
        </w:rPr>
      </w:pPr>
    </w:p>
    <w:p w14:paraId="16AE4ED8" w14:textId="77777777" w:rsidR="00D62E0B" w:rsidRPr="00107FDE" w:rsidRDefault="00D62E0B" w:rsidP="00A10490">
      <w:pPr>
        <w:spacing w:after="0" w:line="240" w:lineRule="auto"/>
        <w:ind w:left="1701" w:hanging="1701"/>
        <w:rPr>
          <w:rFonts w:asciiTheme="minorBidi" w:hAnsiTheme="minorBidi"/>
          <w:b/>
          <w:sz w:val="24"/>
        </w:rPr>
      </w:pPr>
    </w:p>
    <w:p w14:paraId="1CE85EFB" w14:textId="700013BB" w:rsidR="002A5974" w:rsidRPr="00107FDE" w:rsidRDefault="002A5974">
      <w:pPr>
        <w:rPr>
          <w:rFonts w:asciiTheme="minorBidi" w:eastAsiaTheme="majorEastAsia" w:hAnsiTheme="minorBidi"/>
          <w:b/>
          <w:sz w:val="28"/>
          <w:szCs w:val="22"/>
        </w:rPr>
      </w:pPr>
      <w:r w:rsidRPr="00107FDE">
        <w:rPr>
          <w:rFonts w:asciiTheme="minorBidi" w:hAnsiTheme="minorBidi"/>
          <w:b/>
          <w:sz w:val="28"/>
          <w:szCs w:val="22"/>
        </w:rPr>
        <w:br w:type="page"/>
      </w:r>
    </w:p>
    <w:p w14:paraId="2BA56CC4" w14:textId="446CCC5A" w:rsidR="00253412" w:rsidRPr="00107FDE" w:rsidRDefault="00681375" w:rsidP="00A10490">
      <w:pPr>
        <w:pStyle w:val="Heading1"/>
        <w:spacing w:before="0" w:line="276" w:lineRule="auto"/>
        <w:ind w:left="709" w:hanging="708"/>
        <w:jc w:val="center"/>
        <w:rPr>
          <w:rFonts w:asciiTheme="minorBidi" w:hAnsiTheme="minorBidi" w:cstheme="minorBidi"/>
          <w:b/>
          <w:color w:val="auto"/>
          <w:sz w:val="28"/>
          <w:szCs w:val="22"/>
        </w:rPr>
      </w:pPr>
      <w:r w:rsidRPr="00107FDE">
        <w:rPr>
          <w:rFonts w:asciiTheme="minorBidi" w:hAnsiTheme="minorBidi" w:cstheme="minorBidi"/>
          <w:b/>
          <w:color w:val="auto"/>
          <w:sz w:val="28"/>
          <w:szCs w:val="22"/>
        </w:rPr>
        <w:lastRenderedPageBreak/>
        <w:t>PART 1 – INVITATION TO TENDER</w:t>
      </w:r>
    </w:p>
    <w:p w14:paraId="33D5A292" w14:textId="369AE54B" w:rsidR="00A10490" w:rsidRPr="00107FDE" w:rsidRDefault="00A10490" w:rsidP="00A10490">
      <w:pPr>
        <w:spacing w:after="0" w:line="276" w:lineRule="auto"/>
        <w:rPr>
          <w:rFonts w:asciiTheme="minorBidi" w:hAnsiTheme="minorBidi"/>
          <w:b/>
          <w:color w:val="C00000"/>
        </w:rPr>
      </w:pPr>
    </w:p>
    <w:p w14:paraId="6F5B31AE" w14:textId="77777777" w:rsidR="0013367C" w:rsidRPr="00107FDE" w:rsidRDefault="0013367C" w:rsidP="00A10490">
      <w:pPr>
        <w:spacing w:after="0" w:line="276" w:lineRule="auto"/>
        <w:rPr>
          <w:rFonts w:asciiTheme="minorBidi" w:hAnsiTheme="minorBidi"/>
          <w:b/>
          <w:color w:val="C00000"/>
        </w:rPr>
      </w:pPr>
    </w:p>
    <w:p w14:paraId="25CA8CF0" w14:textId="3BB9A9D3" w:rsidR="005E596C" w:rsidRPr="00107FDE" w:rsidRDefault="00E305F1" w:rsidP="00C42610">
      <w:pPr>
        <w:pStyle w:val="Heading2"/>
        <w:numPr>
          <w:ilvl w:val="0"/>
          <w:numId w:val="10"/>
        </w:numPr>
        <w:rPr>
          <w:rFonts w:asciiTheme="minorBidi" w:hAnsiTheme="minorBidi" w:cstheme="minorBidi"/>
          <w:b/>
          <w:color w:val="FF0000"/>
          <w:sz w:val="24"/>
          <w:szCs w:val="22"/>
        </w:rPr>
      </w:pPr>
      <w:r w:rsidRPr="00107FDE">
        <w:rPr>
          <w:rFonts w:asciiTheme="minorBidi" w:hAnsiTheme="minorBidi" w:cstheme="minorBidi"/>
          <w:b/>
          <w:color w:val="FF0000"/>
          <w:sz w:val="24"/>
          <w:szCs w:val="22"/>
        </w:rPr>
        <w:t>INTRODUCTION TO SAVE THE CHILDREN</w:t>
      </w:r>
    </w:p>
    <w:p w14:paraId="668D9B1E" w14:textId="77777777" w:rsidR="00A10490" w:rsidRPr="00107FDE" w:rsidRDefault="00A10490" w:rsidP="00A10490">
      <w:pPr>
        <w:spacing w:after="0"/>
        <w:rPr>
          <w:rFonts w:asciiTheme="minorBidi" w:hAnsiTheme="minorBidi"/>
        </w:rPr>
      </w:pPr>
    </w:p>
    <w:p w14:paraId="6184B61F" w14:textId="77777777" w:rsidR="005E596C" w:rsidRPr="00107FDE" w:rsidRDefault="00077068" w:rsidP="00A10490">
      <w:pPr>
        <w:spacing w:after="0" w:line="276" w:lineRule="auto"/>
        <w:rPr>
          <w:rFonts w:asciiTheme="minorBidi" w:hAnsiTheme="minorBidi"/>
          <w:iCs/>
        </w:rPr>
      </w:pPr>
      <w:r w:rsidRPr="00107FDE">
        <w:rPr>
          <w:rFonts w:asciiTheme="minorBidi" w:hAnsiTheme="minorBidi"/>
          <w:iCs/>
        </w:rPr>
        <w:t>SCI</w:t>
      </w:r>
      <w:r w:rsidR="005E596C" w:rsidRPr="00107FDE">
        <w:rPr>
          <w:rFonts w:asciiTheme="minorBidi" w:hAnsiTheme="minorBidi"/>
          <w:iCs/>
        </w:rPr>
        <w:t xml:space="preserve"> is the world’s leading independent organisation for children. We save children’s lives; we fight for their rights; we help them fulfil their potential. We work together, with our partners, to inspire breakthroughs in the way the world treats children and to achieve immediate and lasting change in their lives.</w:t>
      </w:r>
    </w:p>
    <w:p w14:paraId="3B4BB681" w14:textId="77777777" w:rsidR="005E596C" w:rsidRPr="00107FDE" w:rsidRDefault="005E596C" w:rsidP="00A10490">
      <w:pPr>
        <w:spacing w:after="0" w:line="276" w:lineRule="auto"/>
        <w:rPr>
          <w:rFonts w:asciiTheme="minorBidi" w:hAnsiTheme="minorBidi"/>
          <w:iCs/>
        </w:rPr>
      </w:pPr>
    </w:p>
    <w:p w14:paraId="62A53446" w14:textId="77777777" w:rsidR="007D4658" w:rsidRPr="00107FDE" w:rsidRDefault="007D4658" w:rsidP="00A10490">
      <w:pPr>
        <w:spacing w:after="0" w:line="276" w:lineRule="auto"/>
        <w:rPr>
          <w:rFonts w:asciiTheme="minorBidi" w:hAnsiTheme="minorBidi"/>
          <w:iCs/>
        </w:rPr>
      </w:pPr>
      <w:r w:rsidRPr="00107FDE">
        <w:rPr>
          <w:rFonts w:asciiTheme="minorBidi" w:hAnsiTheme="minorBidi"/>
          <w:b/>
          <w:iCs/>
          <w:color w:val="C00000"/>
        </w:rPr>
        <w:t>Our Vision</w:t>
      </w:r>
      <w:r w:rsidRPr="00107FDE">
        <w:rPr>
          <w:rFonts w:asciiTheme="minorBidi" w:hAnsiTheme="minorBidi"/>
          <w:iCs/>
          <w:color w:val="C00000"/>
        </w:rPr>
        <w:t xml:space="preserve"> </w:t>
      </w:r>
      <w:r w:rsidRPr="00107FDE">
        <w:rPr>
          <w:rFonts w:asciiTheme="minorBidi" w:hAnsiTheme="minorBidi"/>
          <w:iCs/>
        </w:rPr>
        <w:t>– a world in which every child attains the right to survival, protection, development and participation.</w:t>
      </w:r>
    </w:p>
    <w:p w14:paraId="76D35138" w14:textId="77777777" w:rsidR="007D4658" w:rsidRPr="00107FDE" w:rsidRDefault="007D4658" w:rsidP="00A10490">
      <w:pPr>
        <w:spacing w:after="0" w:line="276" w:lineRule="auto"/>
        <w:rPr>
          <w:rFonts w:asciiTheme="minorBidi" w:hAnsiTheme="minorBidi"/>
          <w:iCs/>
        </w:rPr>
      </w:pPr>
    </w:p>
    <w:p w14:paraId="23DFD1D9" w14:textId="77777777" w:rsidR="007D4658" w:rsidRPr="00107FDE" w:rsidRDefault="007D4658" w:rsidP="00A10490">
      <w:pPr>
        <w:spacing w:after="0" w:line="276" w:lineRule="auto"/>
        <w:rPr>
          <w:rFonts w:asciiTheme="minorBidi" w:hAnsiTheme="minorBidi"/>
          <w:iCs/>
        </w:rPr>
      </w:pPr>
      <w:r w:rsidRPr="00107FDE">
        <w:rPr>
          <w:rFonts w:asciiTheme="minorBidi" w:hAnsiTheme="minorBidi"/>
          <w:b/>
          <w:iCs/>
          <w:color w:val="C00000"/>
        </w:rPr>
        <w:t>Our Mission</w:t>
      </w:r>
      <w:r w:rsidRPr="00107FDE">
        <w:rPr>
          <w:rFonts w:asciiTheme="minorBidi" w:hAnsiTheme="minorBidi"/>
          <w:iCs/>
          <w:color w:val="C00000"/>
        </w:rPr>
        <w:t xml:space="preserve"> </w:t>
      </w:r>
      <w:r w:rsidRPr="00107FDE">
        <w:rPr>
          <w:rFonts w:asciiTheme="minorBidi" w:hAnsiTheme="minorBidi"/>
          <w:iCs/>
        </w:rPr>
        <w:t>– to inspire breakthroughs in the way the world treats children and to achieve immediate and lasting change in their lives.</w:t>
      </w:r>
    </w:p>
    <w:p w14:paraId="5C823916" w14:textId="77777777" w:rsidR="007D4658" w:rsidRPr="00107FDE" w:rsidRDefault="007D4658" w:rsidP="00A10490">
      <w:pPr>
        <w:spacing w:after="0" w:line="276" w:lineRule="auto"/>
        <w:rPr>
          <w:rFonts w:asciiTheme="minorBidi" w:hAnsiTheme="minorBidi"/>
          <w:iCs/>
        </w:rPr>
      </w:pPr>
    </w:p>
    <w:p w14:paraId="0AD4F73C" w14:textId="77777777" w:rsidR="007D4658" w:rsidRPr="00107FDE" w:rsidRDefault="007D4658" w:rsidP="00A10490">
      <w:pPr>
        <w:spacing w:after="0" w:line="276" w:lineRule="auto"/>
        <w:rPr>
          <w:rFonts w:asciiTheme="minorBidi" w:hAnsiTheme="minorBidi"/>
          <w:iCs/>
        </w:rPr>
      </w:pPr>
      <w:r w:rsidRPr="00107FDE">
        <w:rPr>
          <w:rFonts w:asciiTheme="minorBidi" w:hAnsiTheme="minorBidi"/>
          <w:iCs/>
        </w:rPr>
        <w:t>We do this through a range of initiatives and programmes, to:</w:t>
      </w:r>
    </w:p>
    <w:p w14:paraId="271D5E0A" w14:textId="77777777" w:rsidR="007D4658" w:rsidRPr="00107FDE" w:rsidRDefault="007D4658" w:rsidP="00A10490">
      <w:pPr>
        <w:spacing w:after="0" w:line="276" w:lineRule="auto"/>
        <w:rPr>
          <w:rFonts w:asciiTheme="minorBidi" w:hAnsiTheme="minorBidi"/>
          <w:iCs/>
        </w:rPr>
      </w:pPr>
    </w:p>
    <w:p w14:paraId="2CAD63AD" w14:textId="6C41060E"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 xml:space="preserve">Provide </w:t>
      </w:r>
      <w:r w:rsidR="00E8626C" w:rsidRPr="00107FDE">
        <w:rPr>
          <w:rFonts w:asciiTheme="minorBidi" w:hAnsiTheme="minorBidi"/>
          <w:iCs/>
        </w:rPr>
        <w:t>lifesaving</w:t>
      </w:r>
      <w:r w:rsidR="00184C7A" w:rsidRPr="00107FDE">
        <w:rPr>
          <w:rFonts w:asciiTheme="minorBidi" w:hAnsiTheme="minorBidi"/>
          <w:iCs/>
        </w:rPr>
        <w:t xml:space="preserve"> supplies &amp;</w:t>
      </w:r>
      <w:r w:rsidRPr="00107FDE">
        <w:rPr>
          <w:rFonts w:asciiTheme="minorBidi" w:hAnsiTheme="minorBidi"/>
          <w:iCs/>
        </w:rPr>
        <w:t xml:space="preserve"> emotional support for children caught up in disasters</w:t>
      </w:r>
      <w:r w:rsidR="00184C7A" w:rsidRPr="00107FDE">
        <w:rPr>
          <w:rFonts w:asciiTheme="minorBidi" w:hAnsiTheme="minorBidi"/>
          <w:iCs/>
        </w:rPr>
        <w:t xml:space="preserve"> (e.g. </w:t>
      </w:r>
      <w:r w:rsidRPr="00107FDE">
        <w:rPr>
          <w:rFonts w:asciiTheme="minorBidi" w:hAnsiTheme="minorBidi"/>
          <w:iCs/>
        </w:rPr>
        <w:t xml:space="preserve">floods, famine </w:t>
      </w:r>
      <w:r w:rsidR="00184C7A" w:rsidRPr="00107FDE">
        <w:rPr>
          <w:rFonts w:asciiTheme="minorBidi" w:hAnsiTheme="minorBidi"/>
          <w:iCs/>
        </w:rPr>
        <w:t>&amp;</w:t>
      </w:r>
      <w:r w:rsidRPr="00107FDE">
        <w:rPr>
          <w:rFonts w:asciiTheme="minorBidi" w:hAnsiTheme="minorBidi"/>
          <w:iCs/>
        </w:rPr>
        <w:t xml:space="preserve"> wars</w:t>
      </w:r>
      <w:r w:rsidR="00184C7A" w:rsidRPr="00107FDE">
        <w:rPr>
          <w:rFonts w:asciiTheme="minorBidi" w:hAnsiTheme="minorBidi"/>
          <w:iCs/>
        </w:rPr>
        <w:t>)</w:t>
      </w:r>
      <w:r w:rsidRPr="00107FDE">
        <w:rPr>
          <w:rFonts w:asciiTheme="minorBidi" w:hAnsiTheme="minorBidi"/>
          <w:iCs/>
        </w:rPr>
        <w:t>.</w:t>
      </w:r>
    </w:p>
    <w:p w14:paraId="12D5A69D" w14:textId="77777777"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Campaign for long term change to improve children</w:t>
      </w:r>
      <w:r w:rsidR="00253412" w:rsidRPr="00107FDE">
        <w:rPr>
          <w:rFonts w:asciiTheme="minorBidi" w:hAnsiTheme="minorBidi"/>
          <w:iCs/>
        </w:rPr>
        <w:t>’</w:t>
      </w:r>
      <w:r w:rsidRPr="00107FDE">
        <w:rPr>
          <w:rFonts w:asciiTheme="minorBidi" w:hAnsiTheme="minorBidi"/>
          <w:iCs/>
        </w:rPr>
        <w:t>s lives.</w:t>
      </w:r>
    </w:p>
    <w:p w14:paraId="29658272" w14:textId="77777777"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Improve children</w:t>
      </w:r>
      <w:r w:rsidR="00253412" w:rsidRPr="00107FDE">
        <w:rPr>
          <w:rFonts w:asciiTheme="minorBidi" w:hAnsiTheme="minorBidi"/>
          <w:iCs/>
        </w:rPr>
        <w:t>’</w:t>
      </w:r>
      <w:r w:rsidRPr="00107FDE">
        <w:rPr>
          <w:rFonts w:asciiTheme="minorBidi" w:hAnsiTheme="minorBidi"/>
          <w:iCs/>
        </w:rPr>
        <w:t>s access to the food and healthcare they need to survive.</w:t>
      </w:r>
    </w:p>
    <w:p w14:paraId="364A05BD" w14:textId="77777777"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Secure a good quality education for the children who need it most.</w:t>
      </w:r>
    </w:p>
    <w:p w14:paraId="50CAF196" w14:textId="77777777"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 xml:space="preserve">Protect the </w:t>
      </w:r>
      <w:r w:rsidR="00E8626C" w:rsidRPr="00107FDE">
        <w:rPr>
          <w:rFonts w:asciiTheme="minorBidi" w:hAnsiTheme="minorBidi"/>
          <w:iCs/>
        </w:rPr>
        <w:t>world’s</w:t>
      </w:r>
      <w:r w:rsidRPr="00107FDE">
        <w:rPr>
          <w:rFonts w:asciiTheme="minorBidi" w:hAnsiTheme="minorBidi"/>
          <w:iCs/>
        </w:rPr>
        <w:t xml:space="preserve"> most vulnerable children, including those separated from their families because of war, natural disasters, extreme poverty or exploitation.</w:t>
      </w:r>
    </w:p>
    <w:p w14:paraId="14A2DDBD" w14:textId="77777777" w:rsidR="007D4658" w:rsidRPr="00107FDE" w:rsidRDefault="007D4658" w:rsidP="00C42610">
      <w:pPr>
        <w:pStyle w:val="ListParagraph"/>
        <w:numPr>
          <w:ilvl w:val="0"/>
          <w:numId w:val="2"/>
        </w:numPr>
        <w:spacing w:after="0" w:line="276" w:lineRule="auto"/>
        <w:rPr>
          <w:rFonts w:asciiTheme="minorBidi" w:hAnsiTheme="minorBidi"/>
          <w:iCs/>
        </w:rPr>
      </w:pPr>
      <w:r w:rsidRPr="00107FDE">
        <w:rPr>
          <w:rFonts w:asciiTheme="minorBidi" w:hAnsiTheme="minorBidi"/>
          <w:iCs/>
        </w:rPr>
        <w:t>Work with families to help them out of the poverty cycle so they can feed and support their children.</w:t>
      </w:r>
    </w:p>
    <w:p w14:paraId="472151C2" w14:textId="77777777" w:rsidR="007D4658" w:rsidRPr="00107FDE" w:rsidRDefault="007D4658" w:rsidP="00A10490">
      <w:pPr>
        <w:spacing w:after="0" w:line="276" w:lineRule="auto"/>
        <w:rPr>
          <w:rFonts w:asciiTheme="minorBidi" w:hAnsiTheme="minorBidi"/>
          <w:iCs/>
        </w:rPr>
      </w:pPr>
    </w:p>
    <w:p w14:paraId="14260088" w14:textId="705C3803" w:rsidR="005E596C" w:rsidRPr="00107FDE" w:rsidRDefault="007D4658" w:rsidP="00A10490">
      <w:pPr>
        <w:spacing w:after="0" w:line="276" w:lineRule="auto"/>
        <w:rPr>
          <w:rFonts w:asciiTheme="minorBidi" w:hAnsiTheme="minorBidi"/>
          <w:iCs/>
        </w:rPr>
      </w:pPr>
      <w:r w:rsidRPr="00107FDE">
        <w:rPr>
          <w:rFonts w:asciiTheme="minorBidi" w:hAnsiTheme="minorBidi"/>
          <w:iCs/>
        </w:rPr>
        <w:t>For more information on the work we undertake and recent achievements,</w:t>
      </w:r>
      <w:r w:rsidR="00184C7A" w:rsidRPr="00107FDE">
        <w:rPr>
          <w:rFonts w:asciiTheme="minorBidi" w:hAnsiTheme="minorBidi"/>
          <w:iCs/>
        </w:rPr>
        <w:t xml:space="preserve"> visit our </w:t>
      </w:r>
      <w:hyperlink r:id="rId11" w:history="1">
        <w:r w:rsidR="00184C7A" w:rsidRPr="00107FDE">
          <w:rPr>
            <w:rStyle w:val="Hyperlink"/>
            <w:rFonts w:asciiTheme="minorBidi" w:hAnsiTheme="minorBidi"/>
            <w:iCs/>
          </w:rPr>
          <w:t>website</w:t>
        </w:r>
      </w:hyperlink>
      <w:r w:rsidR="00184C7A" w:rsidRPr="00107FDE">
        <w:rPr>
          <w:rStyle w:val="Hyperlink"/>
          <w:rFonts w:asciiTheme="minorBidi" w:hAnsiTheme="minorBidi"/>
          <w:iCs/>
        </w:rPr>
        <w:t>.</w:t>
      </w:r>
    </w:p>
    <w:p w14:paraId="10EF1662" w14:textId="35C8622A" w:rsidR="00886431" w:rsidRPr="00107FDE" w:rsidRDefault="00886431" w:rsidP="00A10490">
      <w:pPr>
        <w:spacing w:after="0" w:line="276" w:lineRule="auto"/>
        <w:rPr>
          <w:rFonts w:asciiTheme="minorBidi" w:hAnsiTheme="minorBidi"/>
          <w:iCs/>
        </w:rPr>
      </w:pPr>
    </w:p>
    <w:p w14:paraId="40151222" w14:textId="66BEA08D" w:rsidR="00A10490" w:rsidRPr="00107FDE" w:rsidRDefault="008D328B" w:rsidP="00C42610">
      <w:pPr>
        <w:pStyle w:val="Heading2"/>
        <w:numPr>
          <w:ilvl w:val="0"/>
          <w:numId w:val="10"/>
        </w:numPr>
        <w:rPr>
          <w:rFonts w:asciiTheme="minorBidi" w:hAnsiTheme="minorBidi" w:cstheme="minorBidi"/>
          <w:b/>
          <w:color w:val="FF0000"/>
          <w:sz w:val="24"/>
          <w:szCs w:val="22"/>
        </w:rPr>
      </w:pPr>
      <w:bookmarkStart w:id="0" w:name="_Hlk534624016"/>
      <w:r w:rsidRPr="00107FDE">
        <w:rPr>
          <w:rFonts w:asciiTheme="minorBidi" w:hAnsiTheme="minorBidi" w:cstheme="minorBidi"/>
          <w:b/>
          <w:color w:val="FF0000"/>
          <w:sz w:val="24"/>
          <w:szCs w:val="22"/>
        </w:rPr>
        <w:t>PROJECT OVERVIEW</w:t>
      </w:r>
    </w:p>
    <w:p w14:paraId="59A17C5C" w14:textId="7ECC48A9" w:rsidR="00AA3D36" w:rsidRPr="00107FDE" w:rsidRDefault="00AA3D36" w:rsidP="00AA3D36">
      <w:pPr>
        <w:spacing w:after="0"/>
        <w:rPr>
          <w:rFonts w:asciiTheme="minorBidi" w:hAnsiTheme="minorBidi"/>
        </w:rPr>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6"/>
      </w:tblGrid>
      <w:tr w:rsidR="00EA48A5" w:rsidRPr="00107FDE" w14:paraId="11BAD85D" w14:textId="77777777" w:rsidTr="005C073E">
        <w:tc>
          <w:tcPr>
            <w:tcW w:w="2405" w:type="dxa"/>
            <w:tcBorders>
              <w:top w:val="single" w:sz="18" w:space="0" w:color="auto"/>
              <w:bottom w:val="single" w:sz="18" w:space="0" w:color="auto"/>
            </w:tcBorders>
            <w:shd w:val="clear" w:color="auto" w:fill="FF0000"/>
            <w:vAlign w:val="center"/>
          </w:tcPr>
          <w:p w14:paraId="15A3B08A" w14:textId="77777777" w:rsidR="00EA48A5" w:rsidRPr="00107FDE" w:rsidRDefault="007672A2" w:rsidP="00A10490">
            <w:pPr>
              <w:tabs>
                <w:tab w:val="clear" w:pos="709"/>
              </w:tabs>
              <w:spacing w:after="0" w:line="276" w:lineRule="auto"/>
              <w:jc w:val="center"/>
              <w:rPr>
                <w:rFonts w:asciiTheme="minorBidi" w:hAnsiTheme="minorBidi"/>
                <w:b/>
                <w:color w:val="FFFFFF" w:themeColor="background1"/>
              </w:rPr>
            </w:pPr>
            <w:r w:rsidRPr="00107FDE">
              <w:rPr>
                <w:rFonts w:asciiTheme="minorBidi" w:hAnsiTheme="minorBidi"/>
                <w:b/>
                <w:color w:val="FFFFFF" w:themeColor="background1"/>
              </w:rPr>
              <w:t>Item</w:t>
            </w:r>
          </w:p>
        </w:tc>
        <w:tc>
          <w:tcPr>
            <w:tcW w:w="6656" w:type="dxa"/>
            <w:tcBorders>
              <w:top w:val="single" w:sz="18" w:space="0" w:color="auto"/>
              <w:bottom w:val="single" w:sz="18" w:space="0" w:color="auto"/>
            </w:tcBorders>
            <w:shd w:val="clear" w:color="auto" w:fill="FF0000"/>
            <w:vAlign w:val="center"/>
          </w:tcPr>
          <w:p w14:paraId="43B855A8" w14:textId="77777777" w:rsidR="00EA48A5" w:rsidRPr="00107FDE" w:rsidRDefault="007672A2" w:rsidP="00A10490">
            <w:pPr>
              <w:tabs>
                <w:tab w:val="clear" w:pos="709"/>
              </w:tabs>
              <w:spacing w:after="0" w:line="276" w:lineRule="auto"/>
              <w:jc w:val="center"/>
              <w:rPr>
                <w:rFonts w:asciiTheme="minorBidi" w:hAnsiTheme="minorBidi"/>
                <w:b/>
                <w:color w:val="FFFFFF" w:themeColor="background1"/>
              </w:rPr>
            </w:pPr>
            <w:r w:rsidRPr="00107FDE">
              <w:rPr>
                <w:rFonts w:asciiTheme="minorBidi" w:hAnsiTheme="minorBidi"/>
                <w:b/>
                <w:color w:val="FFFFFF" w:themeColor="background1"/>
              </w:rPr>
              <w:t>Description</w:t>
            </w:r>
          </w:p>
        </w:tc>
      </w:tr>
      <w:tr w:rsidR="00EA48A5" w:rsidRPr="00107FDE" w14:paraId="1A1220FC" w14:textId="77777777" w:rsidTr="002A5974">
        <w:trPr>
          <w:trHeight w:val="399"/>
        </w:trPr>
        <w:tc>
          <w:tcPr>
            <w:tcW w:w="2405" w:type="dxa"/>
            <w:tcBorders>
              <w:top w:val="single" w:sz="18" w:space="0" w:color="auto"/>
              <w:left w:val="dotted" w:sz="4" w:space="0" w:color="auto"/>
              <w:bottom w:val="dotted" w:sz="4" w:space="0" w:color="auto"/>
              <w:right w:val="dotted" w:sz="4" w:space="0" w:color="auto"/>
            </w:tcBorders>
            <w:vAlign w:val="center"/>
          </w:tcPr>
          <w:p w14:paraId="480B2274" w14:textId="5CCD514D" w:rsidR="00EA48A5" w:rsidRPr="00107FDE" w:rsidRDefault="002A5974" w:rsidP="00A10490">
            <w:pPr>
              <w:tabs>
                <w:tab w:val="clear" w:pos="709"/>
              </w:tabs>
              <w:spacing w:after="0" w:line="276" w:lineRule="auto"/>
              <w:jc w:val="center"/>
              <w:rPr>
                <w:rFonts w:asciiTheme="minorBidi" w:hAnsiTheme="minorBidi"/>
                <w:b/>
              </w:rPr>
            </w:pPr>
            <w:r w:rsidRPr="00107FDE">
              <w:rPr>
                <w:rFonts w:asciiTheme="minorBidi" w:hAnsiTheme="minorBidi"/>
                <w:b/>
              </w:rPr>
              <w:t>Description of Goods / Services</w:t>
            </w:r>
          </w:p>
        </w:tc>
        <w:tc>
          <w:tcPr>
            <w:tcW w:w="6656" w:type="dxa"/>
            <w:tcBorders>
              <w:top w:val="single" w:sz="18" w:space="0" w:color="auto"/>
              <w:left w:val="dotted" w:sz="4" w:space="0" w:color="auto"/>
              <w:bottom w:val="dotted" w:sz="4" w:space="0" w:color="auto"/>
              <w:right w:val="dotted" w:sz="4" w:space="0" w:color="auto"/>
            </w:tcBorders>
            <w:vAlign w:val="center"/>
          </w:tcPr>
          <w:p w14:paraId="07E2B5B0" w14:textId="77777777" w:rsidR="00022457" w:rsidRDefault="00022457" w:rsidP="00A10490">
            <w:pPr>
              <w:tabs>
                <w:tab w:val="clear" w:pos="709"/>
              </w:tabs>
              <w:spacing w:after="0" w:line="276" w:lineRule="auto"/>
              <w:jc w:val="center"/>
              <w:rPr>
                <w:rFonts w:asciiTheme="minorBidi" w:hAnsiTheme="minorBidi"/>
                <w:iCs/>
              </w:rPr>
            </w:pPr>
            <w:r w:rsidRPr="00022457">
              <w:rPr>
                <w:rFonts w:asciiTheme="minorBidi" w:hAnsiTheme="minorBidi"/>
                <w:iCs/>
              </w:rPr>
              <w:t xml:space="preserve">Provision of Construction Materials / Services – specifically </w:t>
            </w:r>
          </w:p>
          <w:p w14:paraId="6E359E98" w14:textId="409DFC3E" w:rsidR="00EA48A5" w:rsidRPr="004833B0" w:rsidRDefault="001124F8" w:rsidP="00A10490">
            <w:pPr>
              <w:tabs>
                <w:tab w:val="clear" w:pos="709"/>
              </w:tabs>
              <w:spacing w:after="0" w:line="276" w:lineRule="auto"/>
              <w:jc w:val="center"/>
              <w:rPr>
                <w:rFonts w:asciiTheme="minorBidi" w:hAnsiTheme="minorBidi"/>
                <w:iCs/>
                <w:highlight w:val="yellow"/>
              </w:rPr>
            </w:pPr>
            <w:r w:rsidRPr="004833B0">
              <w:rPr>
                <w:rFonts w:asciiTheme="minorBidi" w:hAnsiTheme="minorBidi"/>
                <w:iCs/>
              </w:rPr>
              <w:t xml:space="preserve">Green House </w:t>
            </w:r>
            <w:r w:rsidR="003862B9" w:rsidRPr="004833B0">
              <w:rPr>
                <w:rFonts w:asciiTheme="minorBidi" w:hAnsiTheme="minorBidi"/>
                <w:iCs/>
              </w:rPr>
              <w:t>for Balkh</w:t>
            </w:r>
            <w:r w:rsidRPr="004833B0">
              <w:rPr>
                <w:rFonts w:asciiTheme="minorBidi" w:hAnsiTheme="minorBidi"/>
                <w:iCs/>
              </w:rPr>
              <w:t>/Jawzjan</w:t>
            </w:r>
            <w:r w:rsidR="003862B9" w:rsidRPr="004833B0">
              <w:rPr>
                <w:rFonts w:asciiTheme="minorBidi" w:hAnsiTheme="minorBidi"/>
                <w:iCs/>
              </w:rPr>
              <w:t xml:space="preserve"> province including the province </w:t>
            </w:r>
            <w:r w:rsidR="00FD16F2" w:rsidRPr="004833B0">
              <w:rPr>
                <w:rFonts w:asciiTheme="minorBidi" w:hAnsiTheme="minorBidi"/>
                <w:iCs/>
              </w:rPr>
              <w:t>centre</w:t>
            </w:r>
            <w:r w:rsidR="003862B9" w:rsidRPr="004833B0">
              <w:rPr>
                <w:rFonts w:asciiTheme="minorBidi" w:hAnsiTheme="minorBidi"/>
                <w:iCs/>
              </w:rPr>
              <w:t xml:space="preserve"> and districts.</w:t>
            </w:r>
          </w:p>
        </w:tc>
      </w:tr>
      <w:tr w:rsidR="00EA48A5" w:rsidRPr="00107FDE" w14:paraId="56D2E6F1" w14:textId="77777777" w:rsidTr="005C073E">
        <w:tc>
          <w:tcPr>
            <w:tcW w:w="2405" w:type="dxa"/>
            <w:tcBorders>
              <w:top w:val="dotted" w:sz="4" w:space="0" w:color="auto"/>
              <w:left w:val="dotted" w:sz="4" w:space="0" w:color="auto"/>
              <w:bottom w:val="dotted" w:sz="4" w:space="0" w:color="auto"/>
              <w:right w:val="dotted" w:sz="4" w:space="0" w:color="auto"/>
            </w:tcBorders>
            <w:vAlign w:val="center"/>
          </w:tcPr>
          <w:p w14:paraId="5EC71BD5" w14:textId="77777777" w:rsidR="003862B9" w:rsidRPr="00107FDE" w:rsidRDefault="003862B9" w:rsidP="003862B9">
            <w:pPr>
              <w:spacing w:after="0" w:line="276" w:lineRule="auto"/>
              <w:rPr>
                <w:rFonts w:asciiTheme="minorBidi" w:hAnsiTheme="minorBidi"/>
                <w:b/>
              </w:rPr>
            </w:pPr>
            <w:r w:rsidRPr="00107FDE">
              <w:rPr>
                <w:rFonts w:asciiTheme="minorBidi" w:hAnsiTheme="minorBidi"/>
                <w:b/>
              </w:rPr>
              <w:t>Outcome of Tender</w:t>
            </w:r>
          </w:p>
          <w:p w14:paraId="44882F73" w14:textId="1F60C847" w:rsidR="00EA48A5" w:rsidRPr="00107FDE" w:rsidRDefault="00EA48A5" w:rsidP="003862B9">
            <w:pPr>
              <w:tabs>
                <w:tab w:val="clear" w:pos="709"/>
              </w:tabs>
              <w:spacing w:after="0" w:line="276" w:lineRule="auto"/>
              <w:jc w:val="center"/>
              <w:rPr>
                <w:rFonts w:asciiTheme="minorBidi" w:hAnsiTheme="minorBidi"/>
                <w:i/>
              </w:rPr>
            </w:pPr>
          </w:p>
        </w:tc>
        <w:tc>
          <w:tcPr>
            <w:tcW w:w="6656" w:type="dxa"/>
            <w:tcBorders>
              <w:top w:val="dotted" w:sz="4" w:space="0" w:color="auto"/>
              <w:left w:val="dotted" w:sz="4" w:space="0" w:color="auto"/>
              <w:bottom w:val="dotted" w:sz="4" w:space="0" w:color="auto"/>
              <w:right w:val="dotted" w:sz="4" w:space="0" w:color="auto"/>
            </w:tcBorders>
            <w:vAlign w:val="center"/>
          </w:tcPr>
          <w:p w14:paraId="379128B1" w14:textId="7BAD63C4" w:rsidR="00EA48A5" w:rsidRPr="004833B0" w:rsidRDefault="00022457" w:rsidP="00AF402E">
            <w:pPr>
              <w:tabs>
                <w:tab w:val="clear" w:pos="709"/>
              </w:tabs>
              <w:spacing w:after="0" w:line="276" w:lineRule="auto"/>
              <w:jc w:val="center"/>
              <w:rPr>
                <w:rFonts w:asciiTheme="minorBidi" w:hAnsiTheme="minorBidi"/>
                <w:bCs/>
                <w:iCs/>
                <w:highlight w:val="yellow"/>
              </w:rPr>
            </w:pPr>
            <w:r w:rsidRPr="00022457">
              <w:rPr>
                <w:rFonts w:asciiTheme="minorBidi" w:hAnsiTheme="minorBidi"/>
                <w:bCs/>
                <w:iCs/>
              </w:rPr>
              <w:t>Contract – the successful supplier(s) will be awarded a ‘Contract’ which will commit SCI to purchase the specified quantity of goods / services as defined in the contract at the agreed rates.</w:t>
            </w:r>
          </w:p>
        </w:tc>
      </w:tr>
      <w:tr w:rsidR="00022457" w:rsidRPr="00107FDE" w14:paraId="1E8EE123" w14:textId="77777777" w:rsidTr="002A5974">
        <w:trPr>
          <w:trHeight w:val="307"/>
        </w:trPr>
        <w:tc>
          <w:tcPr>
            <w:tcW w:w="2405" w:type="dxa"/>
            <w:tcBorders>
              <w:top w:val="dotted" w:sz="4" w:space="0" w:color="auto"/>
              <w:left w:val="dotted" w:sz="4" w:space="0" w:color="auto"/>
              <w:bottom w:val="dotted" w:sz="4" w:space="0" w:color="auto"/>
              <w:right w:val="dotted" w:sz="4" w:space="0" w:color="auto"/>
            </w:tcBorders>
            <w:vAlign w:val="center"/>
          </w:tcPr>
          <w:p w14:paraId="73F280D1" w14:textId="50CB0C84" w:rsidR="00022457" w:rsidRPr="00107FDE" w:rsidRDefault="00022457" w:rsidP="00022457">
            <w:pPr>
              <w:tabs>
                <w:tab w:val="clear" w:pos="709"/>
              </w:tabs>
              <w:spacing w:after="0" w:line="276" w:lineRule="auto"/>
              <w:jc w:val="center"/>
              <w:rPr>
                <w:rFonts w:asciiTheme="minorBidi" w:hAnsiTheme="minorBidi"/>
                <w:b/>
              </w:rPr>
            </w:pPr>
            <w:r w:rsidRPr="00107FDE">
              <w:rPr>
                <w:rFonts w:asciiTheme="minorBidi" w:hAnsiTheme="minorBidi"/>
                <w:b/>
              </w:rPr>
              <w:t>Duration of Award</w:t>
            </w:r>
          </w:p>
        </w:tc>
        <w:tc>
          <w:tcPr>
            <w:tcW w:w="6656" w:type="dxa"/>
            <w:tcBorders>
              <w:top w:val="dotted" w:sz="4" w:space="0" w:color="auto"/>
              <w:left w:val="dotted" w:sz="4" w:space="0" w:color="auto"/>
              <w:bottom w:val="dotted" w:sz="4" w:space="0" w:color="auto"/>
              <w:right w:val="dotted" w:sz="4" w:space="0" w:color="auto"/>
            </w:tcBorders>
            <w:vAlign w:val="center"/>
          </w:tcPr>
          <w:p w14:paraId="3944C6E4" w14:textId="4D2080B1" w:rsidR="00022457" w:rsidRPr="00107FDE" w:rsidRDefault="00C97A8D" w:rsidP="00022457">
            <w:pPr>
              <w:tabs>
                <w:tab w:val="clear" w:pos="709"/>
              </w:tabs>
              <w:spacing w:after="0" w:line="276" w:lineRule="auto"/>
              <w:jc w:val="center"/>
              <w:rPr>
                <w:rFonts w:asciiTheme="minorBidi" w:hAnsiTheme="minorBidi"/>
                <w:i/>
                <w:highlight w:val="yellow"/>
              </w:rPr>
            </w:pPr>
            <w:r>
              <w:rPr>
                <w:rFonts w:ascii="Arial" w:hAnsi="Arial" w:cs="Arial"/>
                <w:i/>
              </w:rPr>
              <w:t>45 days completion of work but due to keeping10% retention- Contract will be for 3 months</w:t>
            </w:r>
          </w:p>
        </w:tc>
      </w:tr>
    </w:tbl>
    <w:p w14:paraId="095F48D9" w14:textId="77777777" w:rsidR="00EA48A5" w:rsidRPr="00107FDE" w:rsidRDefault="00EA48A5" w:rsidP="00A10490">
      <w:pPr>
        <w:spacing w:after="0" w:line="276" w:lineRule="auto"/>
        <w:rPr>
          <w:rFonts w:asciiTheme="minorBidi" w:hAnsiTheme="minorBidi"/>
        </w:rPr>
      </w:pPr>
    </w:p>
    <w:p w14:paraId="63092924" w14:textId="6026EB8B" w:rsidR="00184C7A" w:rsidRPr="00107FDE" w:rsidRDefault="00184C7A" w:rsidP="00184C7A">
      <w:pPr>
        <w:spacing w:after="0" w:line="276" w:lineRule="auto"/>
        <w:rPr>
          <w:rFonts w:asciiTheme="minorBidi" w:hAnsiTheme="minorBidi"/>
        </w:rPr>
      </w:pPr>
      <w:r w:rsidRPr="00107FDE">
        <w:rPr>
          <w:rFonts w:asciiTheme="minorBidi" w:hAnsiTheme="minorBidi"/>
        </w:rPr>
        <w:t xml:space="preserve">Further detail on the specific requirements of the project (e.g. volumes, dates, specifications etc.) can be found in </w:t>
      </w:r>
      <w:hyperlink w:anchor="_PART_2_–" w:history="1">
        <w:r w:rsidRPr="00107FDE">
          <w:rPr>
            <w:rStyle w:val="Hyperlink"/>
            <w:rFonts w:asciiTheme="minorBidi" w:hAnsiTheme="minorBidi"/>
          </w:rPr>
          <w:t>Part 2</w:t>
        </w:r>
      </w:hyperlink>
      <w:r w:rsidRPr="00107FDE">
        <w:rPr>
          <w:rStyle w:val="Hyperlink"/>
          <w:rFonts w:asciiTheme="minorBidi" w:hAnsiTheme="minorBidi"/>
        </w:rPr>
        <w:t xml:space="preserve"> (Core Requirements &amp; Specifications)</w:t>
      </w:r>
      <w:r w:rsidRPr="00107FDE">
        <w:rPr>
          <w:rFonts w:asciiTheme="minorBidi" w:hAnsiTheme="minorBidi"/>
        </w:rPr>
        <w:t xml:space="preserve"> of this Tender Pack.</w:t>
      </w:r>
    </w:p>
    <w:p w14:paraId="277A6CAC" w14:textId="77777777" w:rsidR="00A10490" w:rsidRPr="00107FDE" w:rsidRDefault="00A10490" w:rsidP="00A10490">
      <w:pPr>
        <w:spacing w:after="0" w:line="276" w:lineRule="auto"/>
        <w:rPr>
          <w:rFonts w:asciiTheme="minorBidi" w:hAnsiTheme="minorBidi"/>
        </w:rPr>
      </w:pPr>
    </w:p>
    <w:p w14:paraId="2757BDDD" w14:textId="2B5028D7" w:rsidR="001A714C" w:rsidRPr="00107FDE" w:rsidRDefault="008D328B" w:rsidP="00C42610">
      <w:pPr>
        <w:pStyle w:val="Heading2"/>
        <w:numPr>
          <w:ilvl w:val="0"/>
          <w:numId w:val="10"/>
        </w:numPr>
        <w:rPr>
          <w:rFonts w:asciiTheme="minorBidi" w:hAnsiTheme="minorBidi" w:cstheme="minorBidi"/>
          <w:b/>
          <w:color w:val="FF0000"/>
          <w:sz w:val="24"/>
          <w:szCs w:val="22"/>
        </w:rPr>
      </w:pPr>
      <w:r w:rsidRPr="00107FDE">
        <w:rPr>
          <w:rFonts w:asciiTheme="minorBidi" w:hAnsiTheme="minorBidi" w:cstheme="minorBidi"/>
          <w:b/>
          <w:color w:val="FF0000"/>
          <w:sz w:val="24"/>
          <w:szCs w:val="22"/>
        </w:rPr>
        <w:t>AWARD CRITERA</w:t>
      </w:r>
    </w:p>
    <w:p w14:paraId="6C1B8699" w14:textId="77777777" w:rsidR="00A10490" w:rsidRPr="00107FDE" w:rsidRDefault="00A10490" w:rsidP="00B2292B">
      <w:pPr>
        <w:spacing w:after="0"/>
        <w:rPr>
          <w:rFonts w:asciiTheme="minorBidi" w:hAnsiTheme="minorBidi"/>
          <w:sz w:val="16"/>
        </w:rPr>
      </w:pPr>
    </w:p>
    <w:bookmarkEnd w:id="0"/>
    <w:p w14:paraId="46717985" w14:textId="5EBCBB6A" w:rsidR="00D03BFB" w:rsidRPr="00107FDE" w:rsidRDefault="00EA61A5" w:rsidP="00B2292B">
      <w:pPr>
        <w:spacing w:after="0" w:line="276" w:lineRule="auto"/>
        <w:rPr>
          <w:rFonts w:asciiTheme="minorBidi" w:hAnsiTheme="minorBidi"/>
        </w:rPr>
      </w:pPr>
      <w:r w:rsidRPr="00107FDE">
        <w:rPr>
          <w:rFonts w:asciiTheme="minorBidi" w:hAnsiTheme="minorBidi"/>
        </w:rPr>
        <w:t>SCI</w:t>
      </w:r>
      <w:r w:rsidR="001A714C" w:rsidRPr="00107FDE">
        <w:rPr>
          <w:rFonts w:asciiTheme="minorBidi" w:hAnsiTheme="minorBidi"/>
        </w:rPr>
        <w:t xml:space="preserve"> is committed to </w:t>
      </w:r>
      <w:r w:rsidR="00575D90" w:rsidRPr="00107FDE">
        <w:rPr>
          <w:rFonts w:asciiTheme="minorBidi" w:hAnsiTheme="minorBidi"/>
        </w:rPr>
        <w:t xml:space="preserve">running a fair and transparent tender process, and </w:t>
      </w:r>
      <w:r w:rsidR="001A714C" w:rsidRPr="00107FDE">
        <w:rPr>
          <w:rFonts w:asciiTheme="minorBidi" w:hAnsiTheme="minorBidi"/>
        </w:rPr>
        <w:t>ensur</w:t>
      </w:r>
      <w:r w:rsidR="00575D90" w:rsidRPr="00107FDE">
        <w:rPr>
          <w:rFonts w:asciiTheme="minorBidi" w:hAnsiTheme="minorBidi"/>
        </w:rPr>
        <w:t>ing</w:t>
      </w:r>
      <w:r w:rsidR="001A714C" w:rsidRPr="00107FDE">
        <w:rPr>
          <w:rFonts w:asciiTheme="minorBidi" w:hAnsiTheme="minorBidi"/>
        </w:rPr>
        <w:t xml:space="preserve"> that all </w:t>
      </w:r>
      <w:r w:rsidR="00575D90" w:rsidRPr="00107FDE">
        <w:rPr>
          <w:rFonts w:asciiTheme="minorBidi" w:hAnsiTheme="minorBidi"/>
        </w:rPr>
        <w:t>bidders</w:t>
      </w:r>
      <w:r w:rsidR="001A714C" w:rsidRPr="00107FDE">
        <w:rPr>
          <w:rFonts w:asciiTheme="minorBidi" w:hAnsiTheme="minorBidi"/>
        </w:rPr>
        <w:t xml:space="preserve"> are treated</w:t>
      </w:r>
      <w:r w:rsidR="00575D90" w:rsidRPr="00107FDE">
        <w:rPr>
          <w:rFonts w:asciiTheme="minorBidi" w:hAnsiTheme="minorBidi"/>
        </w:rPr>
        <w:t xml:space="preserve"> and assessed equally during this</w:t>
      </w:r>
      <w:r w:rsidR="001A714C" w:rsidRPr="00107FDE">
        <w:rPr>
          <w:rFonts w:asciiTheme="minorBidi" w:hAnsiTheme="minorBidi"/>
        </w:rPr>
        <w:t xml:space="preserve"> tender process. </w:t>
      </w:r>
      <w:r w:rsidR="00C62620" w:rsidRPr="00107FDE">
        <w:rPr>
          <w:rFonts w:asciiTheme="minorBidi" w:hAnsiTheme="minorBidi"/>
        </w:rPr>
        <w:t xml:space="preserve">Bidder responses will be evaluated against </w:t>
      </w:r>
      <w:r w:rsidR="00751B5D" w:rsidRPr="00107FDE">
        <w:rPr>
          <w:rFonts w:asciiTheme="minorBidi" w:hAnsiTheme="minorBidi"/>
        </w:rPr>
        <w:t>four</w:t>
      </w:r>
      <w:r w:rsidR="001A714C" w:rsidRPr="00107FDE">
        <w:rPr>
          <w:rFonts w:asciiTheme="minorBidi" w:hAnsiTheme="minorBidi"/>
        </w:rPr>
        <w:t xml:space="preserve"> </w:t>
      </w:r>
      <w:r w:rsidR="0013367C" w:rsidRPr="00107FDE">
        <w:rPr>
          <w:rFonts w:asciiTheme="minorBidi" w:hAnsiTheme="minorBidi"/>
        </w:rPr>
        <w:t xml:space="preserve">weighted </w:t>
      </w:r>
      <w:r w:rsidR="00575D90" w:rsidRPr="00107FDE">
        <w:rPr>
          <w:rFonts w:asciiTheme="minorBidi" w:hAnsiTheme="minorBidi"/>
        </w:rPr>
        <w:t>categories of criteria:</w:t>
      </w:r>
      <w:r w:rsidR="00864F60" w:rsidRPr="00107FDE">
        <w:rPr>
          <w:rFonts w:asciiTheme="minorBidi" w:hAnsiTheme="minorBidi"/>
        </w:rPr>
        <w:t xml:space="preserve"> Essential Criteria,</w:t>
      </w:r>
      <w:r w:rsidR="00751B5D" w:rsidRPr="00107FDE">
        <w:rPr>
          <w:rFonts w:asciiTheme="minorBidi" w:hAnsiTheme="minorBidi"/>
        </w:rPr>
        <w:t xml:space="preserve"> Sustainability Criteria,</w:t>
      </w:r>
      <w:r w:rsidR="00864F60" w:rsidRPr="00107FDE">
        <w:rPr>
          <w:rFonts w:asciiTheme="minorBidi" w:hAnsiTheme="minorBidi"/>
        </w:rPr>
        <w:t xml:space="preserve"> Capability Criteria, </w:t>
      </w:r>
      <w:r w:rsidR="00E8626C" w:rsidRPr="00107FDE">
        <w:rPr>
          <w:rFonts w:asciiTheme="minorBidi" w:hAnsiTheme="minorBidi"/>
        </w:rPr>
        <w:t>and Commercial</w:t>
      </w:r>
      <w:r w:rsidR="00864F60" w:rsidRPr="00107FDE">
        <w:rPr>
          <w:rFonts w:asciiTheme="minorBidi" w:hAnsiTheme="minorBidi"/>
        </w:rPr>
        <w:t xml:space="preserve"> Criteria.</w:t>
      </w:r>
      <w:r w:rsidR="000759EE" w:rsidRPr="00107FDE">
        <w:rPr>
          <w:rFonts w:asciiTheme="minorBidi" w:hAnsiTheme="minorBidi"/>
        </w:rPr>
        <w:t xml:space="preserve"> </w:t>
      </w:r>
    </w:p>
    <w:p w14:paraId="2D2D4DD3" w14:textId="77777777" w:rsidR="00AA3D36" w:rsidRPr="00107FDE" w:rsidRDefault="00AA3D36" w:rsidP="00B2292B">
      <w:pPr>
        <w:spacing w:after="0" w:line="276" w:lineRule="auto"/>
        <w:rPr>
          <w:rFonts w:asciiTheme="minorBidi" w:hAnsiTheme="minorBidi"/>
          <w:sz w:val="16"/>
        </w:rPr>
      </w:pPr>
    </w:p>
    <w:p w14:paraId="78A90749" w14:textId="5CE8EB91" w:rsidR="00626E30" w:rsidRPr="00107FDE" w:rsidRDefault="00575D90" w:rsidP="00C42610">
      <w:pPr>
        <w:pStyle w:val="Heading3"/>
        <w:numPr>
          <w:ilvl w:val="1"/>
          <w:numId w:val="10"/>
        </w:numPr>
        <w:rPr>
          <w:rFonts w:asciiTheme="minorBidi" w:hAnsiTheme="minorBidi" w:cstheme="minorBidi"/>
          <w:b/>
          <w:color w:val="auto"/>
          <w:sz w:val="22"/>
          <w:szCs w:val="22"/>
        </w:rPr>
      </w:pPr>
      <w:r w:rsidRPr="00107FDE">
        <w:rPr>
          <w:rFonts w:asciiTheme="minorBidi" w:hAnsiTheme="minorBidi" w:cstheme="minorBidi"/>
          <w:b/>
          <w:color w:val="auto"/>
          <w:sz w:val="22"/>
          <w:szCs w:val="22"/>
        </w:rPr>
        <w:lastRenderedPageBreak/>
        <w:t>ESSENTIAL CRITERIA</w:t>
      </w:r>
    </w:p>
    <w:p w14:paraId="413EF1DB" w14:textId="775CD0B7" w:rsidR="00626E30" w:rsidRPr="004C0154" w:rsidRDefault="00184C7A" w:rsidP="004C0154">
      <w:pPr>
        <w:spacing w:after="0" w:line="276" w:lineRule="auto"/>
        <w:rPr>
          <w:rFonts w:asciiTheme="minorBidi" w:hAnsiTheme="minorBidi"/>
        </w:rPr>
      </w:pPr>
      <w:r w:rsidRPr="00107FDE">
        <w:rPr>
          <w:rFonts w:asciiTheme="minorBidi" w:hAnsiTheme="minorBidi"/>
        </w:rPr>
        <w:t>C</w:t>
      </w:r>
      <w:r w:rsidR="00575D90" w:rsidRPr="00107FDE">
        <w:rPr>
          <w:rFonts w:asciiTheme="minorBidi" w:hAnsiTheme="minorBidi"/>
        </w:rPr>
        <w:t xml:space="preserve">riteria which bidders </w:t>
      </w:r>
      <w:r w:rsidR="00575D90" w:rsidRPr="00107FDE">
        <w:rPr>
          <w:rFonts w:asciiTheme="minorBidi" w:hAnsiTheme="minorBidi"/>
          <w:b/>
        </w:rPr>
        <w:t xml:space="preserve">must </w:t>
      </w:r>
      <w:r w:rsidRPr="00107FDE">
        <w:rPr>
          <w:rFonts w:asciiTheme="minorBidi" w:hAnsiTheme="minorBidi"/>
        </w:rPr>
        <w:t xml:space="preserve">meet in order to </w:t>
      </w:r>
      <w:r w:rsidR="00575D90" w:rsidRPr="00107FDE">
        <w:rPr>
          <w:rFonts w:asciiTheme="minorBidi" w:hAnsiTheme="minorBidi"/>
        </w:rPr>
        <w:t>progress to the next round of evaluation. If a bidder does not meet any of the Essential Criteria, they will be excluded from the tender process</w:t>
      </w:r>
      <w:r w:rsidRPr="00107FDE">
        <w:rPr>
          <w:rFonts w:asciiTheme="minorBidi" w:hAnsiTheme="minorBidi"/>
        </w:rPr>
        <w:t xml:space="preserve"> immediately. These</w:t>
      </w:r>
      <w:r w:rsidR="00EA61A5" w:rsidRPr="00107FDE">
        <w:rPr>
          <w:rFonts w:asciiTheme="minorBidi" w:hAnsiTheme="minorBidi"/>
        </w:rPr>
        <w:t xml:space="preserve"> crit</w:t>
      </w:r>
      <w:r w:rsidRPr="00107FDE">
        <w:rPr>
          <w:rFonts w:asciiTheme="minorBidi" w:hAnsiTheme="minorBidi"/>
        </w:rPr>
        <w:t>eria are</w:t>
      </w:r>
      <w:r w:rsidR="00E8626C" w:rsidRPr="00107FDE">
        <w:rPr>
          <w:rFonts w:asciiTheme="minorBidi" w:hAnsiTheme="minorBidi"/>
        </w:rPr>
        <w:t xml:space="preserve"> scored as </w:t>
      </w:r>
      <w:r w:rsidRPr="00107FDE">
        <w:rPr>
          <w:rFonts w:asciiTheme="minorBidi" w:hAnsiTheme="minorBidi"/>
        </w:rPr>
        <w:t>‘</w:t>
      </w:r>
      <w:r w:rsidR="00E8626C" w:rsidRPr="00107FDE">
        <w:rPr>
          <w:rFonts w:asciiTheme="minorBidi" w:hAnsiTheme="minorBidi"/>
        </w:rPr>
        <w:t>Pass</w:t>
      </w:r>
      <w:r w:rsidRPr="00107FDE">
        <w:rPr>
          <w:rFonts w:asciiTheme="minorBidi" w:hAnsiTheme="minorBidi"/>
        </w:rPr>
        <w:t>’ /</w:t>
      </w:r>
      <w:r w:rsidR="00E8626C" w:rsidRPr="00107FDE">
        <w:rPr>
          <w:rFonts w:asciiTheme="minorBidi" w:hAnsiTheme="minorBidi"/>
        </w:rPr>
        <w:t xml:space="preserve"> </w:t>
      </w:r>
      <w:r w:rsidRPr="00107FDE">
        <w:rPr>
          <w:rFonts w:asciiTheme="minorBidi" w:hAnsiTheme="minorBidi"/>
        </w:rPr>
        <w:t>‘</w:t>
      </w:r>
      <w:r w:rsidR="00E8626C" w:rsidRPr="00107FDE">
        <w:rPr>
          <w:rFonts w:asciiTheme="minorBidi" w:hAnsiTheme="minorBidi"/>
        </w:rPr>
        <w:t>Fail</w:t>
      </w:r>
      <w:r w:rsidRPr="00107FDE">
        <w:rPr>
          <w:rFonts w:asciiTheme="minorBidi" w:hAnsiTheme="minorBidi"/>
        </w:rPr>
        <w:t>’</w:t>
      </w:r>
      <w:r w:rsidR="00EA61A5" w:rsidRPr="00107FDE">
        <w:rPr>
          <w:rFonts w:asciiTheme="minorBidi" w:hAnsiTheme="minorBidi"/>
        </w:rPr>
        <w:t xml:space="preserve">. </w:t>
      </w:r>
    </w:p>
    <w:p w14:paraId="06C4FA1C" w14:textId="1799D7FB" w:rsidR="00A10490" w:rsidRPr="00107FDE" w:rsidRDefault="00A10490" w:rsidP="00194223">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3.</w:t>
      </w:r>
      <w:r w:rsidR="00626E30" w:rsidRPr="00107FDE">
        <w:rPr>
          <w:rFonts w:asciiTheme="minorBidi" w:hAnsiTheme="minorBidi" w:cstheme="minorBidi"/>
          <w:b/>
          <w:color w:val="auto"/>
          <w:sz w:val="22"/>
          <w:szCs w:val="22"/>
        </w:rPr>
        <w:t>3</w:t>
      </w:r>
      <w:r w:rsidRPr="00107FDE">
        <w:rPr>
          <w:rFonts w:asciiTheme="minorBidi" w:hAnsiTheme="minorBidi" w:cstheme="minorBidi"/>
          <w:b/>
          <w:color w:val="auto"/>
          <w:sz w:val="22"/>
          <w:szCs w:val="22"/>
        </w:rPr>
        <w:t xml:space="preserve"> </w:t>
      </w:r>
      <w:r w:rsidR="00575D90" w:rsidRPr="00107FDE">
        <w:rPr>
          <w:rFonts w:asciiTheme="minorBidi" w:hAnsiTheme="minorBidi" w:cstheme="minorBidi"/>
          <w:b/>
          <w:color w:val="auto"/>
          <w:sz w:val="22"/>
          <w:szCs w:val="22"/>
        </w:rPr>
        <w:t>CAPABILITY CRITERIA</w:t>
      </w:r>
      <w:r w:rsidRPr="00107FDE">
        <w:rPr>
          <w:rFonts w:asciiTheme="minorBidi" w:hAnsiTheme="minorBidi" w:cstheme="minorBidi"/>
          <w:b/>
          <w:color w:val="auto"/>
          <w:sz w:val="22"/>
          <w:szCs w:val="22"/>
        </w:rPr>
        <w:t xml:space="preserve"> </w:t>
      </w:r>
      <w:r w:rsidR="00751B5D" w:rsidRPr="00107FDE">
        <w:rPr>
          <w:rFonts w:asciiTheme="minorBidi" w:hAnsiTheme="minorBidi" w:cstheme="minorBidi"/>
          <w:b/>
          <w:color w:val="auto"/>
          <w:sz w:val="22"/>
          <w:szCs w:val="22"/>
          <w:highlight w:val="yellow"/>
        </w:rPr>
        <w:t>(</w:t>
      </w:r>
      <w:r w:rsidR="004C0154">
        <w:rPr>
          <w:rFonts w:asciiTheme="minorBidi" w:hAnsiTheme="minorBidi" w:cstheme="minorBidi"/>
          <w:b/>
          <w:color w:val="auto"/>
          <w:sz w:val="22"/>
          <w:szCs w:val="22"/>
          <w:highlight w:val="yellow"/>
        </w:rPr>
        <w:t>4</w:t>
      </w:r>
      <w:r w:rsidR="00BA4A66">
        <w:rPr>
          <w:rFonts w:asciiTheme="minorBidi" w:hAnsiTheme="minorBidi" w:cstheme="minorBidi"/>
          <w:b/>
          <w:color w:val="auto"/>
          <w:sz w:val="22"/>
          <w:szCs w:val="22"/>
          <w:highlight w:val="yellow"/>
        </w:rPr>
        <w:t>0</w:t>
      </w:r>
      <w:r w:rsidR="00751B5D" w:rsidRPr="00107FDE">
        <w:rPr>
          <w:rFonts w:asciiTheme="minorBidi" w:hAnsiTheme="minorBidi" w:cstheme="minorBidi"/>
          <w:b/>
          <w:color w:val="auto"/>
          <w:sz w:val="22"/>
          <w:szCs w:val="22"/>
          <w:highlight w:val="yellow"/>
        </w:rPr>
        <w:t>%)</w:t>
      </w:r>
    </w:p>
    <w:p w14:paraId="4DBBA72A" w14:textId="3127FA61" w:rsidR="00575D90" w:rsidRDefault="00184C7A" w:rsidP="00194223">
      <w:pPr>
        <w:spacing w:after="0" w:line="276" w:lineRule="auto"/>
        <w:rPr>
          <w:rFonts w:asciiTheme="minorBidi" w:hAnsiTheme="minorBidi"/>
        </w:rPr>
      </w:pPr>
      <w:r w:rsidRPr="00107FDE">
        <w:rPr>
          <w:rFonts w:asciiTheme="minorBidi" w:hAnsiTheme="minorBidi"/>
        </w:rPr>
        <w:t>C</w:t>
      </w:r>
      <w:r w:rsidR="00575D90" w:rsidRPr="00107FDE">
        <w:rPr>
          <w:rFonts w:asciiTheme="minorBidi" w:hAnsiTheme="minorBidi"/>
        </w:rPr>
        <w:t>riteria used to evaluate</w:t>
      </w:r>
      <w:r w:rsidR="002F3187" w:rsidRPr="00107FDE">
        <w:rPr>
          <w:rFonts w:asciiTheme="minorBidi" w:hAnsiTheme="minorBidi"/>
        </w:rPr>
        <w:t xml:space="preserve"> the bidders</w:t>
      </w:r>
      <w:r w:rsidR="00575D90" w:rsidRPr="00107FDE">
        <w:rPr>
          <w:rFonts w:asciiTheme="minorBidi" w:hAnsiTheme="minorBidi"/>
        </w:rPr>
        <w:t xml:space="preserve"> ability, skill and experience i</w:t>
      </w:r>
      <w:r w:rsidRPr="00107FDE">
        <w:rPr>
          <w:rFonts w:asciiTheme="minorBidi" w:hAnsiTheme="minorBidi"/>
        </w:rPr>
        <w:t>n relation to the requirements</w:t>
      </w:r>
      <w:r w:rsidR="00EA61A5" w:rsidRPr="00107FDE">
        <w:rPr>
          <w:rFonts w:asciiTheme="minorBidi" w:hAnsiTheme="minorBidi"/>
        </w:rPr>
        <w:t>.</w:t>
      </w:r>
      <w:r w:rsidR="00751B5D" w:rsidRPr="00107FDE">
        <w:rPr>
          <w:rFonts w:asciiTheme="minorBidi" w:hAnsiTheme="minorBidi"/>
        </w:rPr>
        <w:t xml:space="preserve"> B</w:t>
      </w:r>
      <w:r w:rsidR="00575D90" w:rsidRPr="00107FDE">
        <w:rPr>
          <w:rFonts w:asciiTheme="minorBidi" w:hAnsiTheme="minorBidi"/>
        </w:rPr>
        <w:t>ids will be evaluated against the sam</w:t>
      </w:r>
      <w:r w:rsidRPr="00107FDE">
        <w:rPr>
          <w:rFonts w:asciiTheme="minorBidi" w:hAnsiTheme="minorBidi"/>
        </w:rPr>
        <w:t xml:space="preserve">e pre-agreed Criteria. </w:t>
      </w:r>
    </w:p>
    <w:p w14:paraId="57D20497" w14:textId="77777777" w:rsidR="004C0154" w:rsidRPr="00107FDE" w:rsidRDefault="004C0154" w:rsidP="004C0154">
      <w:pPr>
        <w:spacing w:after="0" w:line="276" w:lineRule="auto"/>
        <w:rPr>
          <w:rFonts w:asciiTheme="minorBidi" w:hAnsiTheme="minorBidi"/>
          <w:b/>
          <w:sz w:val="22"/>
        </w:rPr>
      </w:pPr>
      <w:r w:rsidRPr="00107FDE">
        <w:rPr>
          <w:rFonts w:asciiTheme="minorBidi" w:hAnsiTheme="minorBidi"/>
          <w:b/>
          <w:sz w:val="22"/>
        </w:rPr>
        <w:t xml:space="preserve">3.2 SUSTAINABILITY CRITERIA </w:t>
      </w:r>
      <w:r w:rsidRPr="00107FDE">
        <w:rPr>
          <w:rFonts w:asciiTheme="minorBidi" w:hAnsiTheme="minorBidi"/>
          <w:b/>
          <w:sz w:val="22"/>
          <w:highlight w:val="yellow"/>
        </w:rPr>
        <w:t>(10%)</w:t>
      </w:r>
    </w:p>
    <w:p w14:paraId="73244C43" w14:textId="63549B70" w:rsidR="00AA3D36" w:rsidRPr="004C0154" w:rsidRDefault="004C0154" w:rsidP="004C0154">
      <w:pPr>
        <w:spacing w:after="0" w:line="276" w:lineRule="auto"/>
        <w:rPr>
          <w:rFonts w:asciiTheme="minorBidi" w:hAnsiTheme="minorBidi"/>
        </w:rPr>
      </w:pPr>
      <w:r w:rsidRPr="00107FDE">
        <w:rPr>
          <w:rFonts w:asciiTheme="minorBidi" w:hAnsiTheme="minorBidi"/>
        </w:rPr>
        <w:t xml:space="preserve">Criteria used to evaluate the impact a supplier has on the environment, local economy and community. Bids will be evaluated against the same pre-agreed Criteria. </w:t>
      </w:r>
    </w:p>
    <w:p w14:paraId="528E953C" w14:textId="338E69D2" w:rsidR="00886431" w:rsidRPr="00107FDE" w:rsidRDefault="00A10490" w:rsidP="00194223">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3.</w:t>
      </w:r>
      <w:r w:rsidR="00626E30" w:rsidRPr="00107FDE">
        <w:rPr>
          <w:rFonts w:asciiTheme="minorBidi" w:hAnsiTheme="minorBidi" w:cstheme="minorBidi"/>
          <w:b/>
          <w:color w:val="auto"/>
          <w:sz w:val="22"/>
          <w:szCs w:val="22"/>
        </w:rPr>
        <w:t>4</w:t>
      </w:r>
      <w:r w:rsidRPr="00107FDE">
        <w:rPr>
          <w:rFonts w:asciiTheme="minorBidi" w:hAnsiTheme="minorBidi" w:cstheme="minorBidi"/>
          <w:b/>
          <w:color w:val="auto"/>
          <w:sz w:val="22"/>
          <w:szCs w:val="22"/>
        </w:rPr>
        <w:t xml:space="preserve"> </w:t>
      </w:r>
      <w:r w:rsidR="00575D90" w:rsidRPr="00107FDE">
        <w:rPr>
          <w:rFonts w:asciiTheme="minorBidi" w:hAnsiTheme="minorBidi" w:cstheme="minorBidi"/>
          <w:b/>
          <w:color w:val="auto"/>
          <w:sz w:val="22"/>
          <w:szCs w:val="22"/>
        </w:rPr>
        <w:t>COMMERIAL CRITERIA</w:t>
      </w:r>
      <w:r w:rsidR="00751B5D" w:rsidRPr="00107FDE">
        <w:rPr>
          <w:rFonts w:asciiTheme="minorBidi" w:hAnsiTheme="minorBidi" w:cstheme="minorBidi"/>
          <w:b/>
          <w:color w:val="auto"/>
          <w:sz w:val="22"/>
          <w:szCs w:val="22"/>
        </w:rPr>
        <w:t xml:space="preserve"> </w:t>
      </w:r>
      <w:r w:rsidR="00751B5D" w:rsidRPr="00107FDE">
        <w:rPr>
          <w:rFonts w:asciiTheme="minorBidi" w:hAnsiTheme="minorBidi" w:cstheme="minorBidi"/>
          <w:b/>
          <w:color w:val="auto"/>
          <w:sz w:val="22"/>
          <w:szCs w:val="22"/>
          <w:highlight w:val="yellow"/>
        </w:rPr>
        <w:t>(</w:t>
      </w:r>
      <w:r w:rsidR="00BA4A66">
        <w:rPr>
          <w:rFonts w:asciiTheme="minorBidi" w:hAnsiTheme="minorBidi" w:cstheme="minorBidi"/>
          <w:b/>
          <w:color w:val="auto"/>
          <w:sz w:val="22"/>
          <w:szCs w:val="22"/>
          <w:highlight w:val="yellow"/>
        </w:rPr>
        <w:t>50</w:t>
      </w:r>
      <w:r w:rsidR="00751B5D" w:rsidRPr="00107FDE">
        <w:rPr>
          <w:rFonts w:asciiTheme="minorBidi" w:hAnsiTheme="minorBidi" w:cstheme="minorBidi"/>
          <w:b/>
          <w:color w:val="auto"/>
          <w:sz w:val="22"/>
          <w:szCs w:val="22"/>
          <w:highlight w:val="yellow"/>
        </w:rPr>
        <w:t>%)</w:t>
      </w:r>
    </w:p>
    <w:p w14:paraId="6FF56244" w14:textId="4C3BBEE3" w:rsidR="00575D90" w:rsidRPr="00107FDE" w:rsidRDefault="00184C7A" w:rsidP="00751B5D">
      <w:pPr>
        <w:spacing w:after="0" w:line="276" w:lineRule="auto"/>
        <w:ind w:hanging="10"/>
        <w:rPr>
          <w:rFonts w:asciiTheme="minorBidi" w:hAnsiTheme="minorBidi"/>
        </w:rPr>
      </w:pPr>
      <w:r w:rsidRPr="00107FDE">
        <w:rPr>
          <w:rFonts w:asciiTheme="minorBidi" w:hAnsiTheme="minorBidi"/>
        </w:rPr>
        <w:t>C</w:t>
      </w:r>
      <w:r w:rsidR="00575D90" w:rsidRPr="00107FDE">
        <w:rPr>
          <w:rFonts w:asciiTheme="minorBidi" w:hAnsiTheme="minorBidi"/>
        </w:rPr>
        <w:t>riteria used to evaluate the commercial</w:t>
      </w:r>
      <w:r w:rsidR="00751B5D" w:rsidRPr="00107FDE">
        <w:rPr>
          <w:rFonts w:asciiTheme="minorBidi" w:hAnsiTheme="minorBidi"/>
        </w:rPr>
        <w:t xml:space="preserve"> competitiveness of a bid. Bids</w:t>
      </w:r>
      <w:r w:rsidR="00EA61A5" w:rsidRPr="00107FDE">
        <w:rPr>
          <w:rFonts w:asciiTheme="minorBidi" w:hAnsiTheme="minorBidi"/>
        </w:rPr>
        <w:t xml:space="preserve"> will be</w:t>
      </w:r>
      <w:r w:rsidR="00575D90" w:rsidRPr="00107FDE">
        <w:rPr>
          <w:rFonts w:asciiTheme="minorBidi" w:hAnsiTheme="minorBidi"/>
        </w:rPr>
        <w:t xml:space="preserve"> evaluated against the same pre-agreed Criteria.</w:t>
      </w:r>
    </w:p>
    <w:p w14:paraId="36F0B82C" w14:textId="77777777" w:rsidR="00575D90" w:rsidRPr="00107FDE" w:rsidRDefault="00575D90" w:rsidP="00A10490">
      <w:pPr>
        <w:spacing w:after="0" w:line="276" w:lineRule="auto"/>
        <w:rPr>
          <w:rFonts w:asciiTheme="minorBidi" w:hAnsiTheme="minorBidi"/>
        </w:rPr>
      </w:pPr>
    </w:p>
    <w:p w14:paraId="735B4048" w14:textId="1C0C9C14" w:rsidR="00575D90" w:rsidRPr="00107FDE" w:rsidRDefault="00864F60" w:rsidP="00C42610">
      <w:pPr>
        <w:pStyle w:val="Heading2"/>
        <w:numPr>
          <w:ilvl w:val="0"/>
          <w:numId w:val="10"/>
        </w:numPr>
        <w:rPr>
          <w:rFonts w:asciiTheme="minorBidi" w:hAnsiTheme="minorBidi" w:cstheme="minorBidi"/>
          <w:b/>
          <w:color w:val="FF0000"/>
          <w:sz w:val="24"/>
          <w:szCs w:val="22"/>
        </w:rPr>
      </w:pPr>
      <w:r w:rsidRPr="00107FDE">
        <w:rPr>
          <w:rFonts w:asciiTheme="minorBidi" w:hAnsiTheme="minorBidi" w:cstheme="minorBidi"/>
          <w:b/>
          <w:color w:val="FF0000"/>
          <w:sz w:val="24"/>
          <w:szCs w:val="22"/>
        </w:rPr>
        <w:t>VETTING</w:t>
      </w:r>
    </w:p>
    <w:p w14:paraId="0EBDF96E" w14:textId="77777777" w:rsidR="00AA3D36" w:rsidRPr="00107FDE" w:rsidRDefault="00AA3D36" w:rsidP="00AA3D36">
      <w:pPr>
        <w:spacing w:after="0"/>
        <w:rPr>
          <w:rFonts w:asciiTheme="minorBidi" w:hAnsiTheme="minorBidi"/>
          <w:sz w:val="16"/>
        </w:rPr>
      </w:pPr>
    </w:p>
    <w:p w14:paraId="68017E59" w14:textId="544C6B1C" w:rsidR="004A7582" w:rsidRPr="00107FDE" w:rsidRDefault="00194223" w:rsidP="00A10490">
      <w:pPr>
        <w:spacing w:after="0" w:line="276" w:lineRule="auto"/>
        <w:rPr>
          <w:rFonts w:asciiTheme="minorBidi" w:hAnsiTheme="minorBidi"/>
        </w:rPr>
      </w:pPr>
      <w:bookmarkStart w:id="1" w:name="_Hlk534789596"/>
      <w:r w:rsidRPr="00107FDE">
        <w:rPr>
          <w:rFonts w:asciiTheme="minorBidi" w:hAnsiTheme="minorBidi"/>
        </w:rPr>
        <w:t xml:space="preserve">Successful bidders </w:t>
      </w:r>
      <w:r w:rsidR="0013367C" w:rsidRPr="00107FDE">
        <w:rPr>
          <w:rFonts w:asciiTheme="minorBidi" w:hAnsiTheme="minorBidi"/>
        </w:rPr>
        <w:t>must</w:t>
      </w:r>
      <w:r w:rsidR="004A7582" w:rsidRPr="00107FDE">
        <w:rPr>
          <w:rFonts w:asciiTheme="minorBidi" w:hAnsiTheme="minorBidi"/>
        </w:rPr>
        <w:t xml:space="preserve"> be </w:t>
      </w:r>
      <w:r w:rsidRPr="00107FDE">
        <w:rPr>
          <w:rFonts w:asciiTheme="minorBidi" w:hAnsiTheme="minorBidi"/>
        </w:rPr>
        <w:t xml:space="preserve">successfully </w:t>
      </w:r>
      <w:r w:rsidR="004A7582" w:rsidRPr="00107FDE">
        <w:rPr>
          <w:rFonts w:asciiTheme="minorBidi" w:hAnsiTheme="minorBidi"/>
        </w:rPr>
        <w:t xml:space="preserve">vetted. This involves checking bidders and key personnel against Global Watch Lists, Enhanced Due Diligence Lists </w:t>
      </w:r>
      <w:r w:rsidR="006E2F0F" w:rsidRPr="00107FDE">
        <w:rPr>
          <w:rFonts w:asciiTheme="minorBidi" w:hAnsiTheme="minorBidi"/>
        </w:rPr>
        <w:t xml:space="preserve">and </w:t>
      </w:r>
      <w:r w:rsidR="004A7582" w:rsidRPr="00107FDE">
        <w:rPr>
          <w:rFonts w:asciiTheme="minorBidi" w:hAnsiTheme="minorBidi"/>
        </w:rPr>
        <w:t xml:space="preserve">Politically Exposed Persons Lists. </w:t>
      </w:r>
    </w:p>
    <w:p w14:paraId="53F95507" w14:textId="77777777" w:rsidR="004A7582" w:rsidRPr="00107FDE" w:rsidRDefault="004A7582" w:rsidP="00A10490">
      <w:pPr>
        <w:spacing w:after="0" w:line="276" w:lineRule="auto"/>
        <w:rPr>
          <w:rFonts w:asciiTheme="minorBidi" w:hAnsiTheme="minorBidi"/>
        </w:rPr>
      </w:pPr>
    </w:p>
    <w:p w14:paraId="29169A66" w14:textId="765C285B" w:rsidR="00575D90" w:rsidRPr="00107FDE" w:rsidRDefault="00575D90" w:rsidP="00A10490">
      <w:pPr>
        <w:spacing w:after="0" w:line="276" w:lineRule="auto"/>
        <w:rPr>
          <w:rFonts w:asciiTheme="minorBidi" w:hAnsiTheme="minorBidi"/>
        </w:rPr>
      </w:pPr>
      <w:r w:rsidRPr="00107FDE">
        <w:rPr>
          <w:rFonts w:asciiTheme="minorBidi" w:hAnsiTheme="minorBidi"/>
        </w:rPr>
        <w:t xml:space="preserve">The vetting of </w:t>
      </w:r>
      <w:r w:rsidR="002F3187" w:rsidRPr="00107FDE">
        <w:rPr>
          <w:rFonts w:asciiTheme="minorBidi" w:hAnsiTheme="minorBidi"/>
        </w:rPr>
        <w:t>bidder</w:t>
      </w:r>
      <w:r w:rsidR="00864F60" w:rsidRPr="00107FDE">
        <w:rPr>
          <w:rFonts w:asciiTheme="minorBidi" w:hAnsiTheme="minorBidi"/>
        </w:rPr>
        <w:t>s</w:t>
      </w:r>
      <w:r w:rsidRPr="00107FDE">
        <w:rPr>
          <w:rFonts w:asciiTheme="minorBidi" w:hAnsiTheme="minorBidi"/>
        </w:rPr>
        <w:t xml:space="preserve"> will be completed after the award decision </w:t>
      </w:r>
      <w:r w:rsidR="0013367C" w:rsidRPr="00107FDE">
        <w:rPr>
          <w:rFonts w:asciiTheme="minorBidi" w:hAnsiTheme="minorBidi"/>
        </w:rPr>
        <w:t>and prior to any contract being signed, or orders placed</w:t>
      </w:r>
      <w:r w:rsidRPr="00107FDE">
        <w:rPr>
          <w:rFonts w:asciiTheme="minorBidi" w:hAnsiTheme="minorBidi"/>
        </w:rPr>
        <w:t xml:space="preserve">. If any information provided by the Bidder throughout the tender process is proved to be incorrect during the vetting process (or at any other point), </w:t>
      </w:r>
      <w:r w:rsidR="00EA61A5" w:rsidRPr="00107FDE">
        <w:rPr>
          <w:rFonts w:asciiTheme="minorBidi" w:hAnsiTheme="minorBidi"/>
        </w:rPr>
        <w:t>SCI</w:t>
      </w:r>
      <w:r w:rsidR="0013367C" w:rsidRPr="00107FDE">
        <w:rPr>
          <w:rFonts w:asciiTheme="minorBidi" w:hAnsiTheme="minorBidi"/>
        </w:rPr>
        <w:t xml:space="preserve"> may withdraw</w:t>
      </w:r>
      <w:r w:rsidRPr="00107FDE">
        <w:rPr>
          <w:rFonts w:asciiTheme="minorBidi" w:hAnsiTheme="minorBidi"/>
        </w:rPr>
        <w:t xml:space="preserve"> their award decision.</w:t>
      </w:r>
    </w:p>
    <w:p w14:paraId="632DFFB0" w14:textId="77777777" w:rsidR="00C62620" w:rsidRPr="00107FDE" w:rsidRDefault="00C62620" w:rsidP="00A10490">
      <w:pPr>
        <w:spacing w:after="0" w:line="276" w:lineRule="auto"/>
        <w:rPr>
          <w:rFonts w:asciiTheme="minorBidi" w:hAnsiTheme="minorBidi"/>
        </w:rPr>
      </w:pPr>
    </w:p>
    <w:p w14:paraId="6273F69D" w14:textId="50779270" w:rsidR="005C0191" w:rsidRPr="00107FDE" w:rsidRDefault="00F93314" w:rsidP="00C42610">
      <w:pPr>
        <w:pStyle w:val="Heading2"/>
        <w:numPr>
          <w:ilvl w:val="0"/>
          <w:numId w:val="10"/>
        </w:numPr>
        <w:rPr>
          <w:rFonts w:asciiTheme="minorBidi" w:hAnsiTheme="minorBidi" w:cstheme="minorBidi"/>
          <w:b/>
          <w:color w:val="FF0000"/>
          <w:sz w:val="24"/>
          <w:szCs w:val="22"/>
        </w:rPr>
      </w:pPr>
      <w:bookmarkStart w:id="2" w:name="_INSTRUCTIONS"/>
      <w:bookmarkEnd w:id="1"/>
      <w:bookmarkEnd w:id="2"/>
      <w:r w:rsidRPr="00107FDE">
        <w:rPr>
          <w:rFonts w:asciiTheme="minorBidi" w:hAnsiTheme="minorBidi" w:cstheme="minorBidi"/>
          <w:b/>
          <w:color w:val="FF0000"/>
          <w:sz w:val="24"/>
          <w:szCs w:val="22"/>
        </w:rPr>
        <w:t xml:space="preserve">BIDDER </w:t>
      </w:r>
      <w:r w:rsidR="008D328B" w:rsidRPr="00107FDE">
        <w:rPr>
          <w:rFonts w:asciiTheme="minorBidi" w:hAnsiTheme="minorBidi" w:cstheme="minorBidi"/>
          <w:b/>
          <w:color w:val="FF0000"/>
          <w:sz w:val="24"/>
          <w:szCs w:val="22"/>
        </w:rPr>
        <w:t>INSTRUCTIONS</w:t>
      </w:r>
    </w:p>
    <w:p w14:paraId="15C8E2D8" w14:textId="77777777" w:rsidR="00AA3D36" w:rsidRPr="00107FDE" w:rsidRDefault="00AA3D36" w:rsidP="00B2292B">
      <w:pPr>
        <w:spacing w:after="0"/>
        <w:rPr>
          <w:rFonts w:asciiTheme="minorBidi" w:hAnsiTheme="minorBidi"/>
          <w:sz w:val="16"/>
        </w:rPr>
      </w:pPr>
    </w:p>
    <w:p w14:paraId="56B32AF8" w14:textId="33252E4E" w:rsidR="00886431" w:rsidRPr="00107FDE" w:rsidRDefault="00B2292B" w:rsidP="00B2292B">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 xml:space="preserve">6.1 </w:t>
      </w:r>
      <w:r w:rsidR="00886431" w:rsidRPr="00107FDE">
        <w:rPr>
          <w:rFonts w:asciiTheme="minorBidi" w:hAnsiTheme="minorBidi" w:cstheme="minorBidi"/>
          <w:b/>
          <w:color w:val="auto"/>
          <w:sz w:val="22"/>
          <w:szCs w:val="22"/>
        </w:rPr>
        <w:t>T</w:t>
      </w:r>
      <w:r w:rsidR="00681375" w:rsidRPr="00107FDE">
        <w:rPr>
          <w:rFonts w:asciiTheme="minorBidi" w:hAnsiTheme="minorBidi" w:cstheme="minorBidi"/>
          <w:b/>
          <w:color w:val="auto"/>
          <w:sz w:val="22"/>
          <w:szCs w:val="22"/>
        </w:rPr>
        <w:t>IMESCALES</w:t>
      </w:r>
    </w:p>
    <w:p w14:paraId="505E9D78" w14:textId="77777777" w:rsidR="00680FB8" w:rsidRPr="00107FDE" w:rsidRDefault="00680FB8" w:rsidP="00B2292B">
      <w:pPr>
        <w:spacing w:after="0" w:line="276" w:lineRule="auto"/>
        <w:rPr>
          <w:rFonts w:asciiTheme="minorBidi" w:hAnsiTheme="minorBidi"/>
        </w:rPr>
      </w:pPr>
    </w:p>
    <w:tbl>
      <w:tblPr>
        <w:tblStyle w:val="PlainTable2"/>
        <w:tblW w:w="0" w:type="auto"/>
        <w:jc w:val="center"/>
        <w:tblLook w:val="04A0" w:firstRow="1" w:lastRow="0" w:firstColumn="1" w:lastColumn="0" w:noHBand="0" w:noVBand="1"/>
      </w:tblPr>
      <w:tblGrid>
        <w:gridCol w:w="4589"/>
        <w:gridCol w:w="3482"/>
      </w:tblGrid>
      <w:tr w:rsidR="00680FB8" w:rsidRPr="00107FDE" w14:paraId="2C66AE42" w14:textId="77777777" w:rsidTr="0013367C">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58CBF642" w14:textId="77777777" w:rsidR="00680FB8" w:rsidRPr="00107FDE" w:rsidRDefault="00680FB8" w:rsidP="00B2292B">
            <w:pPr>
              <w:spacing w:after="0" w:line="276" w:lineRule="auto"/>
              <w:jc w:val="center"/>
              <w:rPr>
                <w:rFonts w:asciiTheme="minorBidi" w:hAnsiTheme="minorBidi"/>
                <w:color w:val="FFFFFF" w:themeColor="background1"/>
              </w:rPr>
            </w:pPr>
            <w:r w:rsidRPr="00107FDE">
              <w:rPr>
                <w:rFonts w:asciiTheme="minorBidi" w:hAnsiTheme="minorBidi"/>
                <w:color w:val="FFFFFF" w:themeColor="background1"/>
              </w:rPr>
              <w:t>Activity</w:t>
            </w:r>
          </w:p>
        </w:tc>
        <w:tc>
          <w:tcPr>
            <w:tcW w:w="3482" w:type="dxa"/>
            <w:tcBorders>
              <w:top w:val="single" w:sz="18" w:space="0" w:color="auto"/>
              <w:bottom w:val="single" w:sz="18" w:space="0" w:color="auto"/>
            </w:tcBorders>
            <w:shd w:val="clear" w:color="auto" w:fill="FF0000"/>
          </w:tcPr>
          <w:p w14:paraId="23B330DF" w14:textId="77777777" w:rsidR="00680FB8" w:rsidRPr="00107FDE" w:rsidRDefault="00680FB8" w:rsidP="00B2292B">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FFFFFF" w:themeColor="background1"/>
              </w:rPr>
            </w:pPr>
            <w:r w:rsidRPr="00107FDE">
              <w:rPr>
                <w:rFonts w:asciiTheme="minorBidi" w:hAnsiTheme="minorBidi"/>
                <w:color w:val="FFFFFF" w:themeColor="background1"/>
              </w:rPr>
              <w:t>Date</w:t>
            </w:r>
          </w:p>
        </w:tc>
      </w:tr>
      <w:tr w:rsidR="003862B9" w:rsidRPr="00107FDE" w14:paraId="16EB8218"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A37EC3F" w14:textId="77777777" w:rsidR="003862B9" w:rsidRPr="00107FDE" w:rsidRDefault="003862B9" w:rsidP="003862B9">
            <w:pPr>
              <w:spacing w:after="0" w:line="276" w:lineRule="auto"/>
              <w:jc w:val="center"/>
              <w:rPr>
                <w:rFonts w:asciiTheme="minorBidi" w:hAnsiTheme="minorBidi"/>
              </w:rPr>
            </w:pPr>
            <w:r w:rsidRPr="00107FDE">
              <w:rPr>
                <w:rFonts w:asciiTheme="minorBidi" w:hAnsiTheme="minorBidi"/>
              </w:rPr>
              <w:t>Issue Invitation to Tender</w:t>
            </w:r>
          </w:p>
        </w:tc>
        <w:tc>
          <w:tcPr>
            <w:tcW w:w="3482" w:type="dxa"/>
            <w:tcBorders>
              <w:top w:val="single" w:sz="18" w:space="0" w:color="auto"/>
            </w:tcBorders>
          </w:tcPr>
          <w:p w14:paraId="4E6F17A9" w14:textId="72BA6105" w:rsidR="003862B9" w:rsidRPr="00107FDE" w:rsidRDefault="001955D2" w:rsidP="003862B9">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r>
              <w:rPr>
                <w:rFonts w:asciiTheme="minorBidi" w:hAnsiTheme="minorBidi"/>
                <w:b/>
                <w:bCs/>
                <w:i/>
                <w:iCs/>
                <w:sz w:val="22"/>
                <w:szCs w:val="22"/>
                <w:highlight w:val="yellow"/>
              </w:rPr>
              <w:t>01</w:t>
            </w:r>
            <w:r w:rsidR="003862B9" w:rsidRPr="00107FDE">
              <w:rPr>
                <w:rFonts w:asciiTheme="minorBidi" w:hAnsiTheme="minorBidi"/>
                <w:b/>
                <w:bCs/>
                <w:i/>
                <w:iCs/>
                <w:sz w:val="22"/>
                <w:szCs w:val="22"/>
                <w:highlight w:val="yellow"/>
              </w:rPr>
              <w:t>-</w:t>
            </w:r>
            <w:r>
              <w:rPr>
                <w:rFonts w:asciiTheme="minorBidi" w:hAnsiTheme="minorBidi"/>
                <w:b/>
                <w:bCs/>
                <w:i/>
                <w:iCs/>
                <w:sz w:val="22"/>
                <w:szCs w:val="22"/>
                <w:highlight w:val="yellow"/>
              </w:rPr>
              <w:t>September</w:t>
            </w:r>
            <w:r w:rsidR="003862B9" w:rsidRPr="00107FDE">
              <w:rPr>
                <w:rFonts w:asciiTheme="minorBidi" w:hAnsiTheme="minorBidi"/>
                <w:b/>
                <w:bCs/>
                <w:i/>
                <w:iCs/>
                <w:sz w:val="22"/>
                <w:szCs w:val="22"/>
                <w:highlight w:val="yellow"/>
              </w:rPr>
              <w:t>-202</w:t>
            </w:r>
            <w:r w:rsidR="00105CB7">
              <w:rPr>
                <w:rFonts w:asciiTheme="minorBidi" w:hAnsiTheme="minorBidi"/>
                <w:b/>
                <w:bCs/>
                <w:i/>
                <w:iCs/>
                <w:sz w:val="22"/>
                <w:szCs w:val="22"/>
              </w:rPr>
              <w:t>4</w:t>
            </w:r>
          </w:p>
        </w:tc>
      </w:tr>
      <w:tr w:rsidR="003862B9" w:rsidRPr="00107FDE" w14:paraId="56230B74"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C7B8F54" w14:textId="74C5B77C" w:rsidR="003862B9" w:rsidRPr="00107FDE" w:rsidRDefault="003862B9" w:rsidP="003862B9">
            <w:pPr>
              <w:spacing w:after="0" w:line="276" w:lineRule="auto"/>
              <w:jc w:val="center"/>
              <w:rPr>
                <w:rFonts w:asciiTheme="minorBidi" w:hAnsiTheme="minorBidi"/>
              </w:rPr>
            </w:pPr>
            <w:r w:rsidRPr="00107FDE">
              <w:rPr>
                <w:rFonts w:asciiTheme="minorBidi" w:hAnsiTheme="minorBidi"/>
              </w:rPr>
              <w:t>Pre-Submission Clarification Meeting</w:t>
            </w:r>
          </w:p>
        </w:tc>
        <w:tc>
          <w:tcPr>
            <w:tcW w:w="3482" w:type="dxa"/>
          </w:tcPr>
          <w:p w14:paraId="5B368898" w14:textId="4FE7E4C9" w:rsidR="003862B9" w:rsidRPr="00107FDE" w:rsidRDefault="003862B9" w:rsidP="003862B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highlight w:val="yellow"/>
              </w:rPr>
            </w:pPr>
            <w:r w:rsidRPr="00107FDE">
              <w:rPr>
                <w:rFonts w:asciiTheme="minorBidi" w:hAnsiTheme="minorBidi"/>
                <w:b/>
                <w:bCs/>
                <w:i/>
                <w:iCs/>
                <w:sz w:val="22"/>
                <w:szCs w:val="22"/>
                <w:highlight w:val="yellow"/>
              </w:rPr>
              <w:t>&lt;&lt; Not Applicable &gt;&gt;</w:t>
            </w:r>
          </w:p>
        </w:tc>
      </w:tr>
      <w:tr w:rsidR="003862B9" w:rsidRPr="00107FDE" w14:paraId="56381425" w14:textId="77777777" w:rsidTr="0013367C">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3EA8212" w14:textId="77777777" w:rsidR="003862B9" w:rsidRPr="00107FDE" w:rsidRDefault="003862B9" w:rsidP="003862B9">
            <w:pPr>
              <w:spacing w:after="0" w:line="276" w:lineRule="auto"/>
              <w:jc w:val="center"/>
              <w:rPr>
                <w:rFonts w:asciiTheme="minorBidi" w:hAnsiTheme="minorBidi"/>
              </w:rPr>
            </w:pPr>
            <w:r w:rsidRPr="00107FDE">
              <w:rPr>
                <w:rFonts w:asciiTheme="minorBidi" w:hAnsiTheme="minorBidi"/>
              </w:rPr>
              <w:t>Deadline for questions from Bidders</w:t>
            </w:r>
          </w:p>
        </w:tc>
        <w:tc>
          <w:tcPr>
            <w:tcW w:w="3482" w:type="dxa"/>
          </w:tcPr>
          <w:p w14:paraId="368CE4F3" w14:textId="5291BF26" w:rsidR="003862B9" w:rsidRPr="00107FDE" w:rsidRDefault="001955D2" w:rsidP="003862B9">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r>
              <w:rPr>
                <w:rFonts w:asciiTheme="minorBidi" w:hAnsiTheme="minorBidi"/>
                <w:b/>
                <w:bCs/>
                <w:i/>
                <w:iCs/>
                <w:sz w:val="22"/>
                <w:szCs w:val="22"/>
                <w:highlight w:val="yellow"/>
              </w:rPr>
              <w:t>10</w:t>
            </w:r>
            <w:r w:rsidR="003862B9" w:rsidRPr="00107FDE">
              <w:rPr>
                <w:rFonts w:asciiTheme="minorBidi" w:hAnsiTheme="minorBidi"/>
                <w:b/>
                <w:bCs/>
                <w:i/>
                <w:iCs/>
                <w:sz w:val="22"/>
                <w:szCs w:val="22"/>
                <w:highlight w:val="yellow"/>
              </w:rPr>
              <w:t>-</w:t>
            </w:r>
            <w:r w:rsidR="00C735ED">
              <w:rPr>
                <w:rFonts w:asciiTheme="minorBidi" w:hAnsiTheme="minorBidi"/>
                <w:b/>
                <w:bCs/>
                <w:i/>
                <w:iCs/>
                <w:sz w:val="22"/>
                <w:szCs w:val="22"/>
                <w:highlight w:val="yellow"/>
              </w:rPr>
              <w:t>September</w:t>
            </w:r>
            <w:r w:rsidR="003862B9" w:rsidRPr="00107FDE">
              <w:rPr>
                <w:rFonts w:asciiTheme="minorBidi" w:hAnsiTheme="minorBidi"/>
                <w:b/>
                <w:bCs/>
                <w:i/>
                <w:iCs/>
                <w:sz w:val="22"/>
                <w:szCs w:val="22"/>
                <w:highlight w:val="yellow"/>
              </w:rPr>
              <w:t>-202</w:t>
            </w:r>
            <w:r w:rsidR="00105CB7">
              <w:rPr>
                <w:rFonts w:asciiTheme="minorBidi" w:hAnsiTheme="minorBidi"/>
                <w:b/>
                <w:bCs/>
                <w:i/>
                <w:iCs/>
                <w:sz w:val="22"/>
                <w:szCs w:val="22"/>
              </w:rPr>
              <w:t>4</w:t>
            </w:r>
          </w:p>
        </w:tc>
      </w:tr>
      <w:tr w:rsidR="003862B9" w:rsidRPr="00107FDE" w14:paraId="720A8970"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4069AF6D" w14:textId="6CA988DD" w:rsidR="003862B9" w:rsidRPr="00107FDE" w:rsidRDefault="003862B9" w:rsidP="003862B9">
            <w:pPr>
              <w:spacing w:after="0" w:line="276" w:lineRule="auto"/>
              <w:jc w:val="center"/>
              <w:rPr>
                <w:rFonts w:asciiTheme="minorBidi" w:hAnsiTheme="minorBidi"/>
              </w:rPr>
            </w:pPr>
            <w:r w:rsidRPr="00107FDE">
              <w:rPr>
                <w:rFonts w:asciiTheme="minorBidi" w:hAnsiTheme="minorBidi"/>
              </w:rPr>
              <w:t>Deadline for Bid Submission</w:t>
            </w:r>
          </w:p>
        </w:tc>
        <w:tc>
          <w:tcPr>
            <w:tcW w:w="3482" w:type="dxa"/>
          </w:tcPr>
          <w:p w14:paraId="317BB639" w14:textId="6320AB44" w:rsidR="003862B9" w:rsidRPr="00107FDE" w:rsidRDefault="001955D2" w:rsidP="003862B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r>
              <w:rPr>
                <w:rFonts w:asciiTheme="minorBidi" w:hAnsiTheme="minorBidi"/>
                <w:b/>
                <w:bCs/>
                <w:i/>
                <w:iCs/>
                <w:sz w:val="22"/>
                <w:szCs w:val="22"/>
                <w:highlight w:val="yellow"/>
              </w:rPr>
              <w:t>15</w:t>
            </w:r>
            <w:r w:rsidR="003862B9" w:rsidRPr="00107FDE">
              <w:rPr>
                <w:rFonts w:asciiTheme="minorBidi" w:hAnsiTheme="minorBidi"/>
                <w:b/>
                <w:bCs/>
                <w:i/>
                <w:iCs/>
                <w:sz w:val="22"/>
                <w:szCs w:val="22"/>
                <w:highlight w:val="yellow"/>
              </w:rPr>
              <w:t>-</w:t>
            </w:r>
            <w:r w:rsidR="00C735ED">
              <w:rPr>
                <w:rFonts w:asciiTheme="minorBidi" w:hAnsiTheme="minorBidi"/>
                <w:b/>
                <w:bCs/>
                <w:i/>
                <w:iCs/>
                <w:sz w:val="22"/>
                <w:szCs w:val="22"/>
                <w:highlight w:val="yellow"/>
              </w:rPr>
              <w:t>September</w:t>
            </w:r>
            <w:r w:rsidR="003862B9" w:rsidRPr="00107FDE">
              <w:rPr>
                <w:rFonts w:asciiTheme="minorBidi" w:hAnsiTheme="minorBidi"/>
                <w:b/>
                <w:bCs/>
                <w:i/>
                <w:iCs/>
                <w:sz w:val="22"/>
                <w:szCs w:val="22"/>
                <w:highlight w:val="yellow"/>
              </w:rPr>
              <w:t>-202</w:t>
            </w:r>
            <w:r w:rsidR="00105CB7">
              <w:rPr>
                <w:rFonts w:asciiTheme="minorBidi" w:hAnsiTheme="minorBidi"/>
                <w:b/>
                <w:bCs/>
                <w:i/>
                <w:iCs/>
                <w:sz w:val="22"/>
                <w:szCs w:val="22"/>
              </w:rPr>
              <w:t>4</w:t>
            </w:r>
          </w:p>
        </w:tc>
      </w:tr>
      <w:tr w:rsidR="003862B9" w:rsidRPr="00107FDE" w14:paraId="1F35BABC"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Pr>
          <w:p w14:paraId="19477AA3" w14:textId="77777777" w:rsidR="003862B9" w:rsidRPr="00107FDE" w:rsidRDefault="003862B9" w:rsidP="003862B9">
            <w:pPr>
              <w:spacing w:after="0" w:line="276" w:lineRule="auto"/>
              <w:jc w:val="center"/>
              <w:rPr>
                <w:rFonts w:asciiTheme="minorBidi" w:hAnsiTheme="minorBidi"/>
              </w:rPr>
            </w:pPr>
            <w:r w:rsidRPr="00107FDE">
              <w:rPr>
                <w:rFonts w:asciiTheme="minorBidi" w:hAnsiTheme="minorBidi"/>
              </w:rPr>
              <w:t>Bid Clarifications</w:t>
            </w:r>
          </w:p>
        </w:tc>
        <w:tc>
          <w:tcPr>
            <w:tcW w:w="3482" w:type="dxa"/>
          </w:tcPr>
          <w:p w14:paraId="663876E2" w14:textId="00F84D93" w:rsidR="003862B9" w:rsidRPr="00107FDE" w:rsidRDefault="001955D2" w:rsidP="003862B9">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r>
              <w:rPr>
                <w:rFonts w:asciiTheme="minorBidi" w:hAnsiTheme="minorBidi"/>
                <w:b/>
                <w:bCs/>
                <w:i/>
                <w:iCs/>
                <w:sz w:val="22"/>
                <w:szCs w:val="22"/>
                <w:highlight w:val="yellow"/>
              </w:rPr>
              <w:t>30</w:t>
            </w:r>
            <w:r w:rsidR="003862B9" w:rsidRPr="00107FDE">
              <w:rPr>
                <w:rFonts w:asciiTheme="minorBidi" w:hAnsiTheme="minorBidi"/>
                <w:b/>
                <w:bCs/>
                <w:i/>
                <w:iCs/>
                <w:sz w:val="22"/>
                <w:szCs w:val="22"/>
                <w:highlight w:val="yellow"/>
              </w:rPr>
              <w:t>-</w:t>
            </w:r>
            <w:r w:rsidR="00C735ED">
              <w:rPr>
                <w:rFonts w:asciiTheme="minorBidi" w:hAnsiTheme="minorBidi"/>
                <w:b/>
                <w:bCs/>
                <w:i/>
                <w:iCs/>
                <w:sz w:val="22"/>
                <w:szCs w:val="22"/>
                <w:highlight w:val="yellow"/>
              </w:rPr>
              <w:t>September</w:t>
            </w:r>
            <w:r w:rsidR="003862B9" w:rsidRPr="00107FDE">
              <w:rPr>
                <w:rFonts w:asciiTheme="minorBidi" w:hAnsiTheme="minorBidi"/>
                <w:b/>
                <w:bCs/>
                <w:i/>
                <w:iCs/>
                <w:sz w:val="22"/>
                <w:szCs w:val="22"/>
                <w:highlight w:val="yellow"/>
              </w:rPr>
              <w:t>-202</w:t>
            </w:r>
            <w:r w:rsidR="00105CB7">
              <w:rPr>
                <w:rFonts w:asciiTheme="minorBidi" w:hAnsiTheme="minorBidi"/>
                <w:b/>
                <w:bCs/>
                <w:i/>
                <w:iCs/>
                <w:sz w:val="22"/>
                <w:szCs w:val="22"/>
              </w:rPr>
              <w:t>4</w:t>
            </w:r>
          </w:p>
        </w:tc>
      </w:tr>
      <w:tr w:rsidR="003862B9" w:rsidRPr="00107FDE" w14:paraId="045E44DF"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B4970B9" w14:textId="77777777" w:rsidR="003862B9" w:rsidRPr="00107FDE" w:rsidRDefault="003862B9" w:rsidP="003862B9">
            <w:pPr>
              <w:spacing w:after="0" w:line="276" w:lineRule="auto"/>
              <w:jc w:val="center"/>
              <w:rPr>
                <w:rFonts w:asciiTheme="minorBidi" w:hAnsiTheme="minorBidi"/>
              </w:rPr>
            </w:pPr>
            <w:r w:rsidRPr="00107FDE">
              <w:rPr>
                <w:rFonts w:asciiTheme="minorBidi" w:hAnsiTheme="minorBidi"/>
              </w:rPr>
              <w:t>Award Contact</w:t>
            </w:r>
          </w:p>
        </w:tc>
        <w:tc>
          <w:tcPr>
            <w:tcW w:w="3482" w:type="dxa"/>
          </w:tcPr>
          <w:p w14:paraId="7B764C69" w14:textId="6785DD33" w:rsidR="003862B9" w:rsidRPr="00107FDE" w:rsidRDefault="001955D2" w:rsidP="003862B9">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r>
              <w:rPr>
                <w:rFonts w:asciiTheme="minorBidi" w:hAnsiTheme="minorBidi"/>
                <w:b/>
                <w:bCs/>
                <w:i/>
                <w:iCs/>
                <w:sz w:val="22"/>
                <w:szCs w:val="22"/>
                <w:highlight w:val="yellow"/>
              </w:rPr>
              <w:t>15</w:t>
            </w:r>
            <w:r w:rsidR="003862B9" w:rsidRPr="00107FDE">
              <w:rPr>
                <w:rFonts w:asciiTheme="minorBidi" w:hAnsiTheme="minorBidi"/>
                <w:b/>
                <w:bCs/>
                <w:i/>
                <w:iCs/>
                <w:sz w:val="22"/>
                <w:szCs w:val="22"/>
                <w:highlight w:val="yellow"/>
              </w:rPr>
              <w:t>-</w:t>
            </w:r>
            <w:r w:rsidR="00C735ED">
              <w:rPr>
                <w:rFonts w:asciiTheme="minorBidi" w:hAnsiTheme="minorBidi"/>
                <w:b/>
                <w:bCs/>
                <w:i/>
                <w:iCs/>
                <w:sz w:val="22"/>
                <w:szCs w:val="22"/>
                <w:highlight w:val="yellow"/>
              </w:rPr>
              <w:t>October</w:t>
            </w:r>
            <w:r w:rsidR="003862B9" w:rsidRPr="00107FDE">
              <w:rPr>
                <w:rFonts w:asciiTheme="minorBidi" w:hAnsiTheme="minorBidi"/>
                <w:b/>
                <w:bCs/>
                <w:i/>
                <w:iCs/>
                <w:sz w:val="22"/>
                <w:szCs w:val="22"/>
                <w:highlight w:val="yellow"/>
              </w:rPr>
              <w:t>-202</w:t>
            </w:r>
            <w:r w:rsidR="00105CB7">
              <w:rPr>
                <w:rFonts w:asciiTheme="minorBidi" w:hAnsiTheme="minorBidi"/>
                <w:b/>
                <w:bCs/>
                <w:i/>
                <w:iCs/>
                <w:sz w:val="22"/>
                <w:szCs w:val="22"/>
              </w:rPr>
              <w:t>4</w:t>
            </w:r>
          </w:p>
        </w:tc>
      </w:tr>
    </w:tbl>
    <w:p w14:paraId="40D91FC7" w14:textId="77777777" w:rsidR="00AA3D36" w:rsidRPr="00107FDE" w:rsidRDefault="00AA3D36" w:rsidP="00B2292B">
      <w:pPr>
        <w:spacing w:after="0" w:line="276" w:lineRule="auto"/>
        <w:rPr>
          <w:rFonts w:asciiTheme="minorBidi" w:hAnsiTheme="minorBidi"/>
        </w:rPr>
      </w:pPr>
    </w:p>
    <w:p w14:paraId="64A4DA9A" w14:textId="6B6E3BA9" w:rsidR="00943010" w:rsidRPr="00107FDE" w:rsidRDefault="0013367C" w:rsidP="00B2292B">
      <w:pPr>
        <w:spacing w:after="0" w:line="276" w:lineRule="auto"/>
        <w:rPr>
          <w:rFonts w:asciiTheme="minorBidi" w:hAnsiTheme="minorBidi"/>
        </w:rPr>
      </w:pPr>
      <w:r w:rsidRPr="00107FDE">
        <w:rPr>
          <w:rFonts w:asciiTheme="minorBidi" w:hAnsiTheme="minorBidi"/>
        </w:rPr>
        <w:t>T</w:t>
      </w:r>
      <w:r w:rsidR="00D454E2" w:rsidRPr="00107FDE">
        <w:rPr>
          <w:rFonts w:asciiTheme="minorBidi" w:hAnsiTheme="minorBidi"/>
        </w:rPr>
        <w:t>he above</w:t>
      </w:r>
      <w:r w:rsidR="00943010" w:rsidRPr="00107FDE">
        <w:rPr>
          <w:rFonts w:asciiTheme="minorBidi" w:hAnsiTheme="minorBidi"/>
        </w:rPr>
        <w:t xml:space="preserve"> </w:t>
      </w:r>
      <w:r w:rsidRPr="00107FDE">
        <w:rPr>
          <w:rFonts w:asciiTheme="minorBidi" w:hAnsiTheme="minorBidi"/>
        </w:rPr>
        <w:t>dates</w:t>
      </w:r>
      <w:r w:rsidR="00943010" w:rsidRPr="00107FDE">
        <w:rPr>
          <w:rFonts w:asciiTheme="minorBidi" w:hAnsiTheme="minorBidi"/>
        </w:rPr>
        <w:t xml:space="preserve"> are </w:t>
      </w:r>
      <w:r w:rsidRPr="00107FDE">
        <w:rPr>
          <w:rFonts w:asciiTheme="minorBidi" w:hAnsiTheme="minorBidi"/>
        </w:rPr>
        <w:t>for</w:t>
      </w:r>
      <w:r w:rsidR="00D454E2" w:rsidRPr="00107FDE">
        <w:rPr>
          <w:rFonts w:asciiTheme="minorBidi" w:hAnsiTheme="minorBidi"/>
        </w:rPr>
        <w:t xml:space="preserve"> </w:t>
      </w:r>
      <w:r w:rsidR="00943010" w:rsidRPr="00107FDE">
        <w:rPr>
          <w:rFonts w:asciiTheme="minorBidi" w:hAnsiTheme="minorBidi"/>
        </w:rPr>
        <w:t>indicative</w:t>
      </w:r>
      <w:r w:rsidR="00D454E2" w:rsidRPr="00107FDE">
        <w:rPr>
          <w:rFonts w:asciiTheme="minorBidi" w:hAnsiTheme="minorBidi"/>
        </w:rPr>
        <w:t xml:space="preserve"> purposes only</w:t>
      </w:r>
      <w:r w:rsidR="00943010" w:rsidRPr="00107FDE">
        <w:rPr>
          <w:rFonts w:asciiTheme="minorBidi" w:hAnsiTheme="minorBidi"/>
        </w:rPr>
        <w:t xml:space="preserve"> and are subject to change. However, </w:t>
      </w:r>
      <w:r w:rsidR="00EA61A5" w:rsidRPr="00107FDE">
        <w:rPr>
          <w:rFonts w:asciiTheme="minorBidi" w:hAnsiTheme="minorBidi"/>
        </w:rPr>
        <w:t>SCI</w:t>
      </w:r>
      <w:r w:rsidR="00943010" w:rsidRPr="00107FDE">
        <w:rPr>
          <w:rFonts w:asciiTheme="minorBidi" w:hAnsiTheme="minorBidi"/>
        </w:rPr>
        <w:t xml:space="preserve"> commits to ensure </w:t>
      </w:r>
      <w:r w:rsidRPr="00107FDE">
        <w:rPr>
          <w:rFonts w:asciiTheme="minorBidi" w:hAnsiTheme="minorBidi"/>
        </w:rPr>
        <w:t xml:space="preserve">all </w:t>
      </w:r>
      <w:r w:rsidR="00A542AB" w:rsidRPr="00107FDE">
        <w:rPr>
          <w:rFonts w:asciiTheme="minorBidi" w:hAnsiTheme="minorBidi"/>
        </w:rPr>
        <w:t>Bidders</w:t>
      </w:r>
      <w:r w:rsidRPr="00107FDE">
        <w:rPr>
          <w:rFonts w:asciiTheme="minorBidi" w:hAnsiTheme="minorBidi"/>
        </w:rPr>
        <w:t xml:space="preserve"> receive notification of changes to timescales in a fair and transparent manner.</w:t>
      </w:r>
    </w:p>
    <w:p w14:paraId="7EF3A6B8" w14:textId="097A5E67" w:rsidR="00751B5D" w:rsidRPr="00107FDE" w:rsidRDefault="00751B5D" w:rsidP="00B2292B">
      <w:pPr>
        <w:spacing w:after="0" w:line="276" w:lineRule="auto"/>
        <w:rPr>
          <w:rFonts w:asciiTheme="minorBidi" w:hAnsiTheme="minorBidi"/>
        </w:rPr>
      </w:pPr>
    </w:p>
    <w:p w14:paraId="51909FB5" w14:textId="0A32D064" w:rsidR="008D328B" w:rsidRPr="00107FDE" w:rsidRDefault="00AA3D36" w:rsidP="00B2292B">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 xml:space="preserve">6.2 </w:t>
      </w:r>
      <w:r w:rsidR="0013367C" w:rsidRPr="00107FDE">
        <w:rPr>
          <w:rFonts w:asciiTheme="minorBidi" w:hAnsiTheme="minorBidi" w:cstheme="minorBidi"/>
          <w:b/>
          <w:color w:val="auto"/>
          <w:sz w:val="22"/>
          <w:szCs w:val="22"/>
        </w:rPr>
        <w:t>SUBMISSION FORMAT &amp; BIDDER RESPONSE DOCUMENT</w:t>
      </w:r>
    </w:p>
    <w:p w14:paraId="34D145E2" w14:textId="77777777" w:rsidR="00BC7730" w:rsidRPr="00107FDE" w:rsidRDefault="00BC7730" w:rsidP="00B2292B">
      <w:pPr>
        <w:spacing w:after="0" w:line="276" w:lineRule="auto"/>
        <w:rPr>
          <w:rFonts w:asciiTheme="minorBidi" w:hAnsiTheme="minorBidi"/>
        </w:rPr>
      </w:pPr>
    </w:p>
    <w:p w14:paraId="5752B31E" w14:textId="128C8B86" w:rsidR="008D328B" w:rsidRPr="00107FDE" w:rsidRDefault="00D454E2" w:rsidP="00B2292B">
      <w:pPr>
        <w:spacing w:after="0" w:line="276" w:lineRule="auto"/>
        <w:rPr>
          <w:rFonts w:asciiTheme="minorBidi" w:hAnsiTheme="minorBidi"/>
        </w:rPr>
      </w:pPr>
      <w:r w:rsidRPr="00107FDE">
        <w:rPr>
          <w:rFonts w:asciiTheme="minorBidi" w:hAnsiTheme="minorBidi"/>
        </w:rPr>
        <w:t xml:space="preserve">Bidders wishing to submit a </w:t>
      </w:r>
      <w:r w:rsidR="0013367C" w:rsidRPr="00107FDE">
        <w:rPr>
          <w:rFonts w:asciiTheme="minorBidi" w:hAnsiTheme="minorBidi"/>
        </w:rPr>
        <w:t>bid</w:t>
      </w:r>
      <w:r w:rsidR="00E71899" w:rsidRPr="00107FDE">
        <w:rPr>
          <w:rFonts w:asciiTheme="minorBidi" w:hAnsiTheme="minorBidi"/>
        </w:rPr>
        <w:t xml:space="preserve"> </w:t>
      </w:r>
      <w:r w:rsidR="00E71899" w:rsidRPr="00107FDE">
        <w:rPr>
          <w:rFonts w:asciiTheme="minorBidi" w:hAnsiTheme="minorBidi"/>
          <w:b/>
        </w:rPr>
        <w:t xml:space="preserve">must </w:t>
      </w:r>
      <w:r w:rsidR="00A542AB" w:rsidRPr="00107FDE">
        <w:rPr>
          <w:rFonts w:asciiTheme="minorBidi" w:hAnsiTheme="minorBidi"/>
          <w:b/>
        </w:rPr>
        <w:t xml:space="preserve">use the Bidder Response Document template in </w:t>
      </w:r>
      <w:hyperlink w:anchor="_PART_3_–" w:history="1">
        <w:r w:rsidR="00A542AB" w:rsidRPr="00107FDE">
          <w:rPr>
            <w:rStyle w:val="Hyperlink"/>
            <w:rFonts w:asciiTheme="minorBidi" w:hAnsiTheme="minorBidi"/>
            <w:b/>
          </w:rPr>
          <w:t>Part 3</w:t>
        </w:r>
      </w:hyperlink>
      <w:r w:rsidR="00A542AB" w:rsidRPr="00107FDE">
        <w:rPr>
          <w:rFonts w:asciiTheme="minorBidi" w:hAnsiTheme="minorBidi"/>
          <w:b/>
        </w:rPr>
        <w:t xml:space="preserve"> of this Tender Pack</w:t>
      </w:r>
      <w:r w:rsidR="00A542AB" w:rsidRPr="00107FDE">
        <w:rPr>
          <w:rFonts w:asciiTheme="minorBidi" w:hAnsiTheme="minorBidi"/>
        </w:rPr>
        <w:t>.</w:t>
      </w:r>
      <w:r w:rsidRPr="00107FDE">
        <w:rPr>
          <w:rFonts w:asciiTheme="minorBidi" w:hAnsiTheme="minorBidi"/>
        </w:rPr>
        <w:t xml:space="preserve"> Any bids received using different formats</w:t>
      </w:r>
      <w:r w:rsidR="0010125C" w:rsidRPr="00107FDE">
        <w:rPr>
          <w:rFonts w:asciiTheme="minorBidi" w:hAnsiTheme="minorBidi"/>
        </w:rPr>
        <w:t>, or incomplete bids,</w:t>
      </w:r>
      <w:r w:rsidRPr="00107FDE">
        <w:rPr>
          <w:rFonts w:asciiTheme="minorBidi" w:hAnsiTheme="minorBidi"/>
        </w:rPr>
        <w:t xml:space="preserve"> will not be accepted.</w:t>
      </w:r>
      <w:r w:rsidR="0010125C" w:rsidRPr="00107FDE">
        <w:rPr>
          <w:rFonts w:asciiTheme="minorBidi" w:hAnsiTheme="minorBidi"/>
        </w:rPr>
        <w:t xml:space="preserve"> </w:t>
      </w:r>
    </w:p>
    <w:p w14:paraId="1AAE583F" w14:textId="77777777" w:rsidR="00500A90" w:rsidRPr="00107FDE" w:rsidRDefault="00500A90" w:rsidP="00B2292B">
      <w:pPr>
        <w:spacing w:after="0" w:line="276" w:lineRule="auto"/>
        <w:rPr>
          <w:rFonts w:asciiTheme="minorBidi" w:hAnsiTheme="minorBidi"/>
        </w:rPr>
      </w:pPr>
    </w:p>
    <w:p w14:paraId="669D4055" w14:textId="771F1356" w:rsidR="00AA3D36" w:rsidRPr="00107FDE" w:rsidRDefault="00720E5E" w:rsidP="00B2292B">
      <w:pPr>
        <w:spacing w:after="0" w:line="276" w:lineRule="auto"/>
        <w:rPr>
          <w:rFonts w:asciiTheme="minorBidi" w:hAnsiTheme="minorBidi"/>
        </w:rPr>
      </w:pPr>
      <w:r w:rsidRPr="00107FDE">
        <w:rPr>
          <w:rFonts w:asciiTheme="minorBidi" w:hAnsiTheme="minorBidi"/>
        </w:rPr>
        <w:t>T</w:t>
      </w:r>
      <w:r w:rsidR="00A542AB" w:rsidRPr="00107FDE">
        <w:rPr>
          <w:rFonts w:asciiTheme="minorBidi" w:hAnsiTheme="minorBidi"/>
        </w:rPr>
        <w:t xml:space="preserve">his document </w:t>
      </w:r>
      <w:r w:rsidR="0013367C" w:rsidRPr="00107FDE">
        <w:rPr>
          <w:rFonts w:asciiTheme="minorBidi" w:hAnsiTheme="minorBidi"/>
        </w:rPr>
        <w:t xml:space="preserve">allows bidders to submit all the required information and be evaluated fairly and equally against the Essential, Capability and Commercial Criteria. </w:t>
      </w:r>
      <w:r w:rsidR="0071432C" w:rsidRPr="00107FDE">
        <w:rPr>
          <w:rFonts w:asciiTheme="minorBidi" w:hAnsiTheme="minorBidi"/>
        </w:rPr>
        <w:t>B</w:t>
      </w:r>
      <w:r w:rsidR="0013367C" w:rsidRPr="00107FDE">
        <w:rPr>
          <w:rFonts w:asciiTheme="minorBidi" w:hAnsiTheme="minorBidi"/>
        </w:rPr>
        <w:t>idders may also be required to submit suppor</w:t>
      </w:r>
      <w:r w:rsidR="0071432C" w:rsidRPr="00107FDE">
        <w:rPr>
          <w:rFonts w:asciiTheme="minorBidi" w:hAnsiTheme="minorBidi"/>
        </w:rPr>
        <w:t>ting documentation. Further instructions</w:t>
      </w:r>
      <w:r w:rsidR="0013367C" w:rsidRPr="00107FDE">
        <w:rPr>
          <w:rFonts w:asciiTheme="minorBidi" w:hAnsiTheme="minorBidi"/>
        </w:rPr>
        <w:t xml:space="preserve"> can be found within the </w:t>
      </w:r>
      <w:r w:rsidR="001271E1" w:rsidRPr="00107FDE">
        <w:rPr>
          <w:rFonts w:asciiTheme="minorBidi" w:hAnsiTheme="minorBidi"/>
        </w:rPr>
        <w:t>document in Part 3 of this pack.</w:t>
      </w:r>
    </w:p>
    <w:p w14:paraId="39B9E242" w14:textId="77777777" w:rsidR="00AA3D36" w:rsidRPr="00107FDE" w:rsidRDefault="00AA3D36" w:rsidP="00B2292B">
      <w:pPr>
        <w:spacing w:after="0" w:line="276" w:lineRule="auto"/>
        <w:rPr>
          <w:rFonts w:asciiTheme="minorBidi" w:hAnsiTheme="minorBidi"/>
        </w:rPr>
      </w:pPr>
    </w:p>
    <w:p w14:paraId="7EB0DCAE" w14:textId="38528EFB" w:rsidR="00E71899" w:rsidRPr="00107FDE" w:rsidRDefault="00EA61A5" w:rsidP="00B2292B">
      <w:pPr>
        <w:spacing w:after="0" w:line="276" w:lineRule="auto"/>
        <w:rPr>
          <w:rFonts w:asciiTheme="minorBidi" w:hAnsiTheme="minorBidi"/>
        </w:rPr>
      </w:pPr>
      <w:r w:rsidRPr="00107FDE">
        <w:rPr>
          <w:rFonts w:asciiTheme="minorBidi" w:hAnsiTheme="minorBidi"/>
        </w:rPr>
        <w:t xml:space="preserve">Bids can be submitted </w:t>
      </w:r>
      <w:r w:rsidR="0010125C" w:rsidRPr="00107FDE">
        <w:rPr>
          <w:rFonts w:asciiTheme="minorBidi" w:hAnsiTheme="minorBidi"/>
        </w:rPr>
        <w:t>by either:</w:t>
      </w:r>
    </w:p>
    <w:p w14:paraId="620EEBEE" w14:textId="49527EF0" w:rsidR="00E24A7F" w:rsidRPr="00107FDE" w:rsidRDefault="00E24A7F" w:rsidP="00B2292B">
      <w:pPr>
        <w:spacing w:after="0" w:line="276" w:lineRule="auto"/>
        <w:rPr>
          <w:rFonts w:asciiTheme="minorBidi" w:hAnsiTheme="minorBidi"/>
        </w:rPr>
      </w:pPr>
    </w:p>
    <w:p w14:paraId="7CDC9FCA" w14:textId="14561683" w:rsidR="00751B5D" w:rsidRPr="00107FDE" w:rsidRDefault="00751B5D" w:rsidP="00B2292B">
      <w:pPr>
        <w:spacing w:after="0" w:line="276" w:lineRule="auto"/>
        <w:rPr>
          <w:rFonts w:asciiTheme="minorBidi" w:hAnsiTheme="minorBidi"/>
          <w:b/>
        </w:rPr>
      </w:pPr>
      <w:r w:rsidRPr="00107FDE">
        <w:rPr>
          <w:rFonts w:asciiTheme="minorBidi" w:hAnsiTheme="minorBidi"/>
          <w:b/>
        </w:rPr>
        <w:lastRenderedPageBreak/>
        <w:t>Electronic Submission via ProSave</w:t>
      </w:r>
    </w:p>
    <w:p w14:paraId="4DB34AD6" w14:textId="042FA12C" w:rsidR="00751B5D" w:rsidRPr="00107FDE" w:rsidRDefault="00751B5D" w:rsidP="00C42610">
      <w:pPr>
        <w:pStyle w:val="ListParagraph"/>
        <w:numPr>
          <w:ilvl w:val="0"/>
          <w:numId w:val="2"/>
        </w:numPr>
        <w:spacing w:after="0" w:line="276" w:lineRule="auto"/>
        <w:ind w:left="360"/>
        <w:rPr>
          <w:rFonts w:asciiTheme="minorBidi" w:hAnsiTheme="minorBidi"/>
        </w:rPr>
      </w:pPr>
      <w:r w:rsidRPr="00107FDE">
        <w:rPr>
          <w:rFonts w:asciiTheme="minorBidi" w:hAnsiTheme="minorBidi"/>
        </w:rPr>
        <w:t>Submit your response in accordance with the guidance provided in the below document:</w:t>
      </w:r>
    </w:p>
    <w:p w14:paraId="3246C5D7" w14:textId="57C801D2" w:rsidR="00751B5D" w:rsidRPr="00107FDE" w:rsidRDefault="00751B5D" w:rsidP="00751B5D">
      <w:pPr>
        <w:spacing w:after="0" w:line="276" w:lineRule="auto"/>
        <w:rPr>
          <w:rFonts w:asciiTheme="minorBidi" w:hAnsiTheme="minorBidi"/>
        </w:rPr>
      </w:pPr>
      <w:r w:rsidRPr="00107FDE">
        <w:rPr>
          <w:rFonts w:asciiTheme="minorBidi" w:hAnsiTheme="minorBidi"/>
        </w:rPr>
        <w:object w:dxaOrig="1533" w:dyaOrig="990" w14:anchorId="68EFE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PowerPoint.Show.12" ShapeID="_x0000_i1025" DrawAspect="Icon" ObjectID="_1786452589" r:id="rId13"/>
        </w:object>
      </w:r>
    </w:p>
    <w:p w14:paraId="75340E83" w14:textId="0B402C22" w:rsidR="00751B5D" w:rsidRPr="00107FDE" w:rsidRDefault="00751B5D" w:rsidP="00751B5D">
      <w:pPr>
        <w:spacing w:after="0" w:line="276" w:lineRule="auto"/>
        <w:rPr>
          <w:rFonts w:asciiTheme="minorBidi" w:hAnsiTheme="minorBidi"/>
        </w:rPr>
      </w:pPr>
    </w:p>
    <w:p w14:paraId="1348D408" w14:textId="012EC81E" w:rsidR="008216A5" w:rsidRPr="00107FDE" w:rsidRDefault="008216A5" w:rsidP="00B2292B">
      <w:pPr>
        <w:spacing w:after="0" w:line="276" w:lineRule="auto"/>
        <w:rPr>
          <w:rFonts w:asciiTheme="minorBidi" w:hAnsiTheme="minorBidi"/>
        </w:rPr>
      </w:pPr>
      <w:r w:rsidRPr="00107FDE">
        <w:rPr>
          <w:rFonts w:asciiTheme="minorBidi" w:hAnsiTheme="minorBidi"/>
          <w:b/>
        </w:rPr>
        <w:t>Paper Submission</w:t>
      </w:r>
    </w:p>
    <w:p w14:paraId="1B2E7C6E" w14:textId="16140D6E" w:rsidR="003862B9" w:rsidRPr="00107FDE" w:rsidRDefault="008216A5" w:rsidP="003862B9">
      <w:pPr>
        <w:pStyle w:val="ListParagraph"/>
        <w:numPr>
          <w:ilvl w:val="0"/>
          <w:numId w:val="13"/>
        </w:numPr>
        <w:spacing w:after="0" w:line="276" w:lineRule="auto"/>
        <w:rPr>
          <w:rFonts w:asciiTheme="minorBidi" w:hAnsiTheme="minorBidi"/>
        </w:rPr>
      </w:pPr>
      <w:r w:rsidRPr="00107FDE">
        <w:rPr>
          <w:rFonts w:asciiTheme="minorBidi" w:hAnsiTheme="minorBidi"/>
        </w:rPr>
        <w:t xml:space="preserve">Bids should be submitted in a single sealed envelope addressed to </w:t>
      </w:r>
      <w:bookmarkStart w:id="3" w:name="_Hlk141285709"/>
      <w:r w:rsidR="003862B9" w:rsidRPr="00107FDE">
        <w:rPr>
          <w:rFonts w:asciiTheme="minorBidi" w:hAnsiTheme="minorBidi"/>
          <w:b/>
          <w:bCs/>
          <w:highlight w:val="yellow"/>
        </w:rPr>
        <w:t>Save the Children International -Balkh Field Office,</w:t>
      </w:r>
      <w:bookmarkEnd w:id="3"/>
      <w:r w:rsidR="00261805">
        <w:rPr>
          <w:rFonts w:asciiTheme="minorBidi" w:hAnsiTheme="minorBidi"/>
          <w:b/>
          <w:bCs/>
          <w:highlight w:val="yellow"/>
        </w:rPr>
        <w:t xml:space="preserve"> </w:t>
      </w:r>
      <w:r w:rsidR="003862B9" w:rsidRPr="00107FDE">
        <w:rPr>
          <w:rFonts w:asciiTheme="minorBidi" w:hAnsiTheme="minorBidi"/>
          <w:b/>
          <w:bCs/>
          <w:highlight w:val="yellow"/>
        </w:rPr>
        <w:t>Mazar-e-</w:t>
      </w:r>
      <w:r w:rsidR="00261805" w:rsidRPr="00107FDE">
        <w:rPr>
          <w:rFonts w:asciiTheme="minorBidi" w:hAnsiTheme="minorBidi"/>
          <w:b/>
          <w:bCs/>
          <w:highlight w:val="yellow"/>
        </w:rPr>
        <w:t>sharif,</w:t>
      </w:r>
      <w:r w:rsidR="003862B9" w:rsidRPr="00107FDE">
        <w:rPr>
          <w:rFonts w:asciiTheme="minorBidi" w:hAnsiTheme="minorBidi"/>
          <w:b/>
          <w:bCs/>
          <w:highlight w:val="yellow"/>
        </w:rPr>
        <w:t xml:space="preserve"> District No 1, Behind Sultan Razia High </w:t>
      </w:r>
      <w:r w:rsidR="00261805" w:rsidRPr="00107FDE">
        <w:rPr>
          <w:rFonts w:asciiTheme="minorBidi" w:hAnsiTheme="minorBidi"/>
          <w:b/>
          <w:bCs/>
          <w:highlight w:val="yellow"/>
        </w:rPr>
        <w:t>School,</w:t>
      </w:r>
      <w:r w:rsidR="003862B9" w:rsidRPr="00107FDE">
        <w:rPr>
          <w:rFonts w:asciiTheme="minorBidi" w:hAnsiTheme="minorBidi"/>
          <w:b/>
          <w:bCs/>
          <w:highlight w:val="yellow"/>
        </w:rPr>
        <w:t xml:space="preserve"> PD 1 </w:t>
      </w:r>
      <w:r w:rsidR="00261805" w:rsidRPr="00107FDE">
        <w:rPr>
          <w:rFonts w:asciiTheme="minorBidi" w:hAnsiTheme="minorBidi"/>
          <w:b/>
          <w:bCs/>
          <w:highlight w:val="yellow"/>
        </w:rPr>
        <w:t>Street,</w:t>
      </w:r>
      <w:r w:rsidR="003862B9" w:rsidRPr="00107FDE">
        <w:rPr>
          <w:rFonts w:asciiTheme="minorBidi" w:hAnsiTheme="minorBidi"/>
          <w:b/>
          <w:bCs/>
          <w:highlight w:val="yellow"/>
        </w:rPr>
        <w:t xml:space="preserve"> Infront </w:t>
      </w:r>
      <w:r w:rsidR="00261805" w:rsidRPr="00107FDE">
        <w:rPr>
          <w:rFonts w:asciiTheme="minorBidi" w:hAnsiTheme="minorBidi"/>
          <w:b/>
          <w:bCs/>
          <w:highlight w:val="yellow"/>
        </w:rPr>
        <w:t>of Shahid</w:t>
      </w:r>
      <w:r w:rsidR="003862B9" w:rsidRPr="00107FDE">
        <w:rPr>
          <w:rFonts w:asciiTheme="minorBidi" w:hAnsiTheme="minorBidi"/>
          <w:b/>
          <w:bCs/>
          <w:highlight w:val="yellow"/>
        </w:rPr>
        <w:t xml:space="preserve"> Albeigi </w:t>
      </w:r>
      <w:r w:rsidR="00261805" w:rsidRPr="00107FDE">
        <w:rPr>
          <w:rFonts w:asciiTheme="minorBidi" w:hAnsiTheme="minorBidi"/>
          <w:b/>
          <w:bCs/>
          <w:highlight w:val="yellow"/>
        </w:rPr>
        <w:t>Mosque,</w:t>
      </w:r>
      <w:r w:rsidR="003862B9" w:rsidRPr="00107FDE">
        <w:rPr>
          <w:rFonts w:asciiTheme="minorBidi" w:hAnsiTheme="minorBidi"/>
          <w:b/>
          <w:bCs/>
          <w:highlight w:val="yellow"/>
        </w:rPr>
        <w:t xml:space="preserve"> House No #1.</w:t>
      </w:r>
    </w:p>
    <w:p w14:paraId="10D63351" w14:textId="368F5C6C" w:rsidR="008216A5" w:rsidRPr="00107FDE" w:rsidRDefault="008216A5" w:rsidP="009D5160">
      <w:pPr>
        <w:pStyle w:val="ListParagraph"/>
        <w:numPr>
          <w:ilvl w:val="0"/>
          <w:numId w:val="13"/>
        </w:numPr>
        <w:spacing w:after="0" w:line="276" w:lineRule="auto"/>
        <w:rPr>
          <w:rFonts w:asciiTheme="minorBidi" w:hAnsiTheme="minorBidi"/>
        </w:rPr>
      </w:pPr>
      <w:r w:rsidRPr="00107FDE">
        <w:rPr>
          <w:rFonts w:asciiTheme="minorBidi" w:hAnsiTheme="minorBidi"/>
        </w:rPr>
        <w:t xml:space="preserve">The envelope should clearly indicate the Invitation to tender reference </w:t>
      </w:r>
      <w:r w:rsidRPr="00261805">
        <w:rPr>
          <w:rFonts w:asciiTheme="minorBidi" w:hAnsiTheme="minorBidi"/>
          <w:highlight w:val="yellow"/>
        </w:rPr>
        <w:t xml:space="preserve">number </w:t>
      </w:r>
      <w:r w:rsidR="00107FDE" w:rsidRPr="00261805">
        <w:rPr>
          <w:rFonts w:asciiTheme="minorBidi" w:hAnsiTheme="minorBidi"/>
          <w:b/>
          <w:bCs/>
          <w:highlight w:val="yellow"/>
        </w:rPr>
        <w:t>ITT-AFG-BLK-202</w:t>
      </w:r>
      <w:r w:rsidR="00261805" w:rsidRPr="00261805">
        <w:rPr>
          <w:rFonts w:asciiTheme="minorBidi" w:hAnsiTheme="minorBidi"/>
          <w:b/>
          <w:bCs/>
          <w:highlight w:val="yellow"/>
        </w:rPr>
        <w:t>4-PR500832-Green House</w:t>
      </w:r>
      <w:r w:rsidR="00107FDE" w:rsidRPr="00107FDE">
        <w:rPr>
          <w:rFonts w:asciiTheme="minorBidi" w:hAnsiTheme="minorBidi"/>
        </w:rPr>
        <w:t>,</w:t>
      </w:r>
      <w:r w:rsidRPr="00107FDE">
        <w:rPr>
          <w:rFonts w:asciiTheme="minorBidi" w:hAnsiTheme="minorBidi"/>
        </w:rPr>
        <w:t xml:space="preserve"> but contain no other details relating to the bid</w:t>
      </w:r>
      <w:r w:rsidR="0010125C" w:rsidRPr="00107FDE">
        <w:rPr>
          <w:rFonts w:asciiTheme="minorBidi" w:hAnsiTheme="minorBidi"/>
        </w:rPr>
        <w:t xml:space="preserve"> or the bidder name.</w:t>
      </w:r>
    </w:p>
    <w:p w14:paraId="0A80C798" w14:textId="1A2FEF1D" w:rsidR="008216A5" w:rsidRPr="00107FDE" w:rsidRDefault="008216A5" w:rsidP="00C42610">
      <w:pPr>
        <w:pStyle w:val="ListParagraph"/>
        <w:numPr>
          <w:ilvl w:val="0"/>
          <w:numId w:val="13"/>
        </w:numPr>
        <w:spacing w:after="0" w:line="276" w:lineRule="auto"/>
        <w:rPr>
          <w:rFonts w:asciiTheme="minorBidi" w:hAnsiTheme="minorBidi"/>
        </w:rPr>
      </w:pPr>
      <w:r w:rsidRPr="00107FDE">
        <w:rPr>
          <w:rFonts w:asciiTheme="minorBidi" w:hAnsiTheme="minorBidi"/>
        </w:rPr>
        <w:t xml:space="preserve">All </w:t>
      </w:r>
      <w:r w:rsidR="0010125C" w:rsidRPr="00107FDE">
        <w:rPr>
          <w:rFonts w:asciiTheme="minorBidi" w:hAnsiTheme="minorBidi"/>
        </w:rPr>
        <w:t xml:space="preserve">supporting </w:t>
      </w:r>
      <w:r w:rsidR="001271E1" w:rsidRPr="00107FDE">
        <w:rPr>
          <w:rFonts w:asciiTheme="minorBidi" w:hAnsiTheme="minorBidi"/>
        </w:rPr>
        <w:t xml:space="preserve">documentation should be </w:t>
      </w:r>
      <w:r w:rsidR="0010125C" w:rsidRPr="00107FDE">
        <w:rPr>
          <w:rFonts w:asciiTheme="minorBidi" w:hAnsiTheme="minorBidi"/>
        </w:rPr>
        <w:t>labelled and grouped</w:t>
      </w:r>
      <w:r w:rsidR="001271E1" w:rsidRPr="00107FDE">
        <w:rPr>
          <w:rFonts w:asciiTheme="minorBidi" w:hAnsiTheme="minorBidi"/>
        </w:rPr>
        <w:t xml:space="preserve"> together</w:t>
      </w:r>
      <w:r w:rsidR="0010125C" w:rsidRPr="00107FDE">
        <w:rPr>
          <w:rFonts w:asciiTheme="minorBidi" w:hAnsiTheme="minorBidi"/>
        </w:rPr>
        <w:t xml:space="preserve"> (</w:t>
      </w:r>
      <w:r w:rsidR="001271E1" w:rsidRPr="00107FDE">
        <w:rPr>
          <w:rFonts w:asciiTheme="minorBidi" w:hAnsiTheme="minorBidi"/>
        </w:rPr>
        <w:t>individual envelopes, stapled etc</w:t>
      </w:r>
      <w:r w:rsidR="0010125C" w:rsidRPr="00107FDE">
        <w:rPr>
          <w:rFonts w:asciiTheme="minorBidi" w:hAnsiTheme="minorBidi"/>
        </w:rPr>
        <w:t>)</w:t>
      </w:r>
      <w:r w:rsidR="001271E1" w:rsidRPr="00107FDE">
        <w:rPr>
          <w:rFonts w:asciiTheme="minorBidi" w:hAnsiTheme="minorBidi"/>
        </w:rPr>
        <w:t>, and then included in a single sealed envelope as per the above.</w:t>
      </w:r>
    </w:p>
    <w:p w14:paraId="750E2C48" w14:textId="77777777" w:rsidR="001271E1" w:rsidRPr="00107FDE" w:rsidRDefault="001271E1" w:rsidP="00B2292B">
      <w:pPr>
        <w:spacing w:after="0" w:line="276" w:lineRule="auto"/>
        <w:rPr>
          <w:rFonts w:asciiTheme="minorBidi" w:hAnsiTheme="minorBidi"/>
        </w:rPr>
      </w:pPr>
    </w:p>
    <w:p w14:paraId="08C33198" w14:textId="57255FC4" w:rsidR="00C81C3E" w:rsidRPr="00107FDE" w:rsidRDefault="00B2292B" w:rsidP="00B2292B">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 xml:space="preserve">6.4 </w:t>
      </w:r>
      <w:r w:rsidR="00681375" w:rsidRPr="00107FDE">
        <w:rPr>
          <w:rFonts w:asciiTheme="minorBidi" w:hAnsiTheme="minorBidi" w:cstheme="minorBidi"/>
          <w:b/>
          <w:color w:val="auto"/>
          <w:sz w:val="22"/>
          <w:szCs w:val="22"/>
        </w:rPr>
        <w:t>CLOSING DATE FOR BID SUBMISSION</w:t>
      </w:r>
    </w:p>
    <w:p w14:paraId="4352527C" w14:textId="77777777" w:rsidR="00AA3D36" w:rsidRPr="00107FDE" w:rsidRDefault="00AA3D36" w:rsidP="00B2292B">
      <w:pPr>
        <w:spacing w:after="0"/>
        <w:ind w:left="1"/>
        <w:rPr>
          <w:rFonts w:asciiTheme="minorBidi" w:hAnsiTheme="minorBidi"/>
        </w:rPr>
      </w:pPr>
    </w:p>
    <w:p w14:paraId="3248AA04" w14:textId="7145815E" w:rsidR="00107FDE" w:rsidRPr="00107FDE" w:rsidRDefault="00C81C3E" w:rsidP="00107FDE">
      <w:pPr>
        <w:spacing w:after="0" w:line="240" w:lineRule="auto"/>
        <w:rPr>
          <w:rFonts w:asciiTheme="minorBidi" w:hAnsiTheme="minorBidi"/>
          <w:b/>
          <w:sz w:val="22"/>
          <w:szCs w:val="22"/>
        </w:rPr>
      </w:pPr>
      <w:r w:rsidRPr="00107FDE">
        <w:rPr>
          <w:rFonts w:asciiTheme="minorBidi" w:hAnsiTheme="minorBidi"/>
        </w:rPr>
        <w:t xml:space="preserve">Your </w:t>
      </w:r>
      <w:r w:rsidR="008216A5" w:rsidRPr="00107FDE">
        <w:rPr>
          <w:rFonts w:asciiTheme="minorBidi" w:hAnsiTheme="minorBidi"/>
        </w:rPr>
        <w:t xml:space="preserve">bid </w:t>
      </w:r>
      <w:r w:rsidRPr="00107FDE">
        <w:rPr>
          <w:rFonts w:asciiTheme="minorBidi" w:hAnsiTheme="minorBidi"/>
        </w:rPr>
        <w:t xml:space="preserve">must be </w:t>
      </w:r>
      <w:r w:rsidR="001271E1" w:rsidRPr="00107FDE">
        <w:rPr>
          <w:rFonts w:asciiTheme="minorBidi" w:hAnsiTheme="minorBidi"/>
        </w:rPr>
        <w:t>received</w:t>
      </w:r>
      <w:r w:rsidRPr="00107FDE">
        <w:rPr>
          <w:rFonts w:asciiTheme="minorBidi" w:hAnsiTheme="minorBidi"/>
        </w:rPr>
        <w:t xml:space="preserve">, no later than </w:t>
      </w:r>
      <w:r w:rsidR="00107FDE" w:rsidRPr="00107FDE">
        <w:rPr>
          <w:rFonts w:asciiTheme="minorBidi" w:hAnsiTheme="minorBidi"/>
          <w:b/>
          <w:sz w:val="22"/>
          <w:szCs w:val="22"/>
          <w:highlight w:val="yellow"/>
        </w:rPr>
        <w:t>04:</w:t>
      </w:r>
      <w:r w:rsidR="00C97A8D">
        <w:rPr>
          <w:rFonts w:asciiTheme="minorBidi" w:hAnsiTheme="minorBidi"/>
          <w:b/>
          <w:sz w:val="22"/>
          <w:szCs w:val="22"/>
          <w:highlight w:val="yellow"/>
        </w:rPr>
        <w:t>0</w:t>
      </w:r>
      <w:r w:rsidR="00107FDE" w:rsidRPr="00107FDE">
        <w:rPr>
          <w:rFonts w:asciiTheme="minorBidi" w:hAnsiTheme="minorBidi"/>
          <w:b/>
          <w:sz w:val="22"/>
          <w:szCs w:val="22"/>
          <w:highlight w:val="yellow"/>
        </w:rPr>
        <w:t xml:space="preserve">0 PM </w:t>
      </w:r>
      <w:r w:rsidR="001955D2">
        <w:rPr>
          <w:rFonts w:asciiTheme="minorBidi" w:hAnsiTheme="minorBidi"/>
          <w:b/>
          <w:sz w:val="22"/>
          <w:szCs w:val="22"/>
          <w:highlight w:val="yellow"/>
        </w:rPr>
        <w:t>15</w:t>
      </w:r>
      <w:r w:rsidR="00107FDE" w:rsidRPr="00107FDE">
        <w:rPr>
          <w:rFonts w:asciiTheme="minorBidi" w:hAnsiTheme="minorBidi"/>
          <w:b/>
          <w:sz w:val="22"/>
          <w:szCs w:val="22"/>
          <w:highlight w:val="yellow"/>
        </w:rPr>
        <w:t xml:space="preserve"> SEPT 202</w:t>
      </w:r>
      <w:r w:rsidR="00261805">
        <w:rPr>
          <w:rFonts w:asciiTheme="minorBidi" w:hAnsiTheme="minorBidi"/>
          <w:b/>
          <w:sz w:val="22"/>
          <w:szCs w:val="22"/>
          <w:highlight w:val="yellow"/>
        </w:rPr>
        <w:t>4</w:t>
      </w:r>
    </w:p>
    <w:p w14:paraId="2150EC93" w14:textId="28AF2569" w:rsidR="001271E1" w:rsidRPr="00107FDE" w:rsidRDefault="001271E1" w:rsidP="00B2292B">
      <w:pPr>
        <w:spacing w:after="0" w:line="276" w:lineRule="auto"/>
        <w:rPr>
          <w:rFonts w:asciiTheme="minorBidi" w:hAnsiTheme="minorBidi"/>
          <w:b/>
        </w:rPr>
      </w:pPr>
    </w:p>
    <w:p w14:paraId="396ECF47" w14:textId="14A1696F" w:rsidR="00943010" w:rsidRPr="00107FDE" w:rsidRDefault="001271E1" w:rsidP="00B2292B">
      <w:pPr>
        <w:spacing w:after="0" w:line="276" w:lineRule="auto"/>
        <w:rPr>
          <w:rFonts w:asciiTheme="minorBidi" w:hAnsiTheme="minorBidi"/>
        </w:rPr>
      </w:pPr>
      <w:r w:rsidRPr="00107FDE">
        <w:rPr>
          <w:rFonts w:asciiTheme="minorBidi" w:hAnsiTheme="minorBidi"/>
        </w:rPr>
        <w:t xml:space="preserve">Bids must remain valid and open for consideration for a period of no less than </w:t>
      </w:r>
      <w:r w:rsidR="00261805">
        <w:rPr>
          <w:rFonts w:asciiTheme="minorBidi" w:hAnsiTheme="minorBidi"/>
        </w:rPr>
        <w:t>9</w:t>
      </w:r>
      <w:r w:rsidRPr="00107FDE">
        <w:rPr>
          <w:rFonts w:asciiTheme="minorBidi" w:hAnsiTheme="minorBidi"/>
        </w:rPr>
        <w:t>0 days</w:t>
      </w:r>
      <w:r w:rsidR="00B17A8D" w:rsidRPr="00107FDE">
        <w:rPr>
          <w:rFonts w:asciiTheme="minorBidi" w:hAnsiTheme="minorBidi"/>
        </w:rPr>
        <w:t>.</w:t>
      </w:r>
    </w:p>
    <w:p w14:paraId="6B129A27" w14:textId="21177928" w:rsidR="00943010" w:rsidRPr="00107FDE" w:rsidRDefault="00943010" w:rsidP="00B2292B">
      <w:pPr>
        <w:spacing w:after="0" w:line="276" w:lineRule="auto"/>
        <w:rPr>
          <w:rFonts w:asciiTheme="minorBidi" w:hAnsiTheme="minorBidi"/>
        </w:rPr>
      </w:pPr>
    </w:p>
    <w:p w14:paraId="6C42BF05" w14:textId="42814826" w:rsidR="00D454E2" w:rsidRPr="00107FDE" w:rsidRDefault="00B2292B" w:rsidP="00B2292B">
      <w:pPr>
        <w:pStyle w:val="Heading3"/>
        <w:rPr>
          <w:rFonts w:asciiTheme="minorBidi" w:hAnsiTheme="minorBidi" w:cstheme="minorBidi"/>
          <w:b/>
          <w:color w:val="auto"/>
          <w:sz w:val="22"/>
          <w:szCs w:val="22"/>
        </w:rPr>
      </w:pPr>
      <w:r w:rsidRPr="00107FDE">
        <w:rPr>
          <w:rFonts w:asciiTheme="minorBidi" w:hAnsiTheme="minorBidi" w:cstheme="minorBidi"/>
          <w:b/>
          <w:color w:val="auto"/>
          <w:sz w:val="22"/>
          <w:szCs w:val="22"/>
        </w:rPr>
        <w:t xml:space="preserve">6.5 </w:t>
      </w:r>
      <w:r w:rsidR="00D454E2" w:rsidRPr="00107FDE">
        <w:rPr>
          <w:rFonts w:asciiTheme="minorBidi" w:hAnsiTheme="minorBidi" w:cstheme="minorBidi"/>
          <w:b/>
          <w:color w:val="auto"/>
          <w:sz w:val="22"/>
          <w:szCs w:val="22"/>
        </w:rPr>
        <w:t>KEY CONTACTS</w:t>
      </w:r>
    </w:p>
    <w:p w14:paraId="57A701AD" w14:textId="77777777" w:rsidR="00AA3D36" w:rsidRPr="00107FDE" w:rsidRDefault="00AA3D36" w:rsidP="00AA3D36">
      <w:pPr>
        <w:spacing w:after="0"/>
        <w:ind w:left="1"/>
        <w:rPr>
          <w:rFonts w:asciiTheme="minorBidi" w:hAnsiTheme="minorBidi"/>
        </w:rPr>
      </w:pPr>
    </w:p>
    <w:p w14:paraId="3CF82230" w14:textId="22080402" w:rsidR="00943010" w:rsidRPr="00107FDE" w:rsidRDefault="00757A22" w:rsidP="00A10490">
      <w:pPr>
        <w:spacing w:after="0" w:line="276" w:lineRule="auto"/>
        <w:rPr>
          <w:rFonts w:asciiTheme="minorBidi" w:hAnsiTheme="minorBidi"/>
        </w:rPr>
      </w:pPr>
      <w:r w:rsidRPr="00107FDE">
        <w:rPr>
          <w:rFonts w:asciiTheme="minorBidi" w:hAnsiTheme="minorBidi"/>
        </w:rPr>
        <w:t>All questions relating to the tender should be sent via email to:</w:t>
      </w:r>
      <w:r w:rsidR="00943010" w:rsidRPr="00107FDE">
        <w:rPr>
          <w:rFonts w:asciiTheme="minorBidi" w:hAnsiTheme="minorBidi"/>
        </w:rPr>
        <w:t xml:space="preserve"> </w:t>
      </w:r>
    </w:p>
    <w:p w14:paraId="16446B33" w14:textId="5BEC413F" w:rsidR="00943010" w:rsidRPr="00107FDE" w:rsidRDefault="00943010" w:rsidP="00A10490">
      <w:pPr>
        <w:spacing w:after="0" w:line="276" w:lineRule="auto"/>
        <w:rPr>
          <w:rFonts w:asciiTheme="minorBidi" w:hAnsiTheme="minorBidi"/>
        </w:rPr>
      </w:pPr>
    </w:p>
    <w:tbl>
      <w:tblPr>
        <w:tblStyle w:val="PlainTable2"/>
        <w:tblW w:w="0" w:type="auto"/>
        <w:jc w:val="center"/>
        <w:tblLook w:val="04A0" w:firstRow="1" w:lastRow="0" w:firstColumn="1" w:lastColumn="0" w:noHBand="0" w:noVBand="1"/>
      </w:tblPr>
      <w:tblGrid>
        <w:gridCol w:w="4589"/>
        <w:gridCol w:w="3680"/>
      </w:tblGrid>
      <w:tr w:rsidR="00757A22" w:rsidRPr="00107FDE" w14:paraId="4F640645" w14:textId="77777777" w:rsidTr="00160C08">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025F9312" w14:textId="00FD8811" w:rsidR="00757A22" w:rsidRPr="00107FDE" w:rsidRDefault="00757A22" w:rsidP="001271E1">
            <w:pPr>
              <w:spacing w:after="0" w:line="276" w:lineRule="auto"/>
              <w:jc w:val="center"/>
              <w:rPr>
                <w:rFonts w:asciiTheme="minorBidi" w:hAnsiTheme="minorBidi"/>
                <w:color w:val="FFFFFF" w:themeColor="background1"/>
              </w:rPr>
            </w:pPr>
            <w:r w:rsidRPr="00107FDE">
              <w:rPr>
                <w:rFonts w:asciiTheme="minorBidi" w:hAnsiTheme="minorBidi"/>
                <w:color w:val="FFFFFF" w:themeColor="background1"/>
              </w:rPr>
              <w:t>Name</w:t>
            </w:r>
          </w:p>
        </w:tc>
        <w:tc>
          <w:tcPr>
            <w:tcW w:w="3482" w:type="dxa"/>
            <w:tcBorders>
              <w:top w:val="single" w:sz="18" w:space="0" w:color="auto"/>
              <w:bottom w:val="single" w:sz="18" w:space="0" w:color="auto"/>
            </w:tcBorders>
            <w:shd w:val="clear" w:color="auto" w:fill="FF0000"/>
          </w:tcPr>
          <w:p w14:paraId="2799B93C" w14:textId="753C6A8E" w:rsidR="00757A22" w:rsidRPr="00107FDE" w:rsidRDefault="00757A22" w:rsidP="001271E1">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FFFFFF" w:themeColor="background1"/>
              </w:rPr>
            </w:pPr>
            <w:r w:rsidRPr="00107FDE">
              <w:rPr>
                <w:rFonts w:asciiTheme="minorBidi" w:hAnsiTheme="minorBidi"/>
                <w:color w:val="FFFFFF" w:themeColor="background1"/>
              </w:rPr>
              <w:t>Email Address</w:t>
            </w:r>
          </w:p>
        </w:tc>
      </w:tr>
      <w:tr w:rsidR="00107FDE" w:rsidRPr="00107FDE" w14:paraId="41742DFB" w14:textId="77777777" w:rsidTr="009D5160">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vAlign w:val="center"/>
          </w:tcPr>
          <w:p w14:paraId="4B515CE2" w14:textId="63FF0E7C" w:rsidR="00107FDE" w:rsidRPr="00107FDE" w:rsidRDefault="00107FDE" w:rsidP="00107FDE">
            <w:pPr>
              <w:spacing w:after="0" w:line="276" w:lineRule="auto"/>
              <w:jc w:val="center"/>
              <w:rPr>
                <w:rFonts w:asciiTheme="minorBidi" w:hAnsiTheme="minorBidi"/>
                <w:b w:val="0"/>
              </w:rPr>
            </w:pPr>
            <w:r w:rsidRPr="00107FDE">
              <w:rPr>
                <w:rFonts w:asciiTheme="minorBidi" w:hAnsiTheme="minorBidi"/>
                <w:bCs w:val="0"/>
                <w:sz w:val="22"/>
                <w:szCs w:val="22"/>
              </w:rPr>
              <w:t>SCI Afghan Tender</w:t>
            </w:r>
          </w:p>
        </w:tc>
        <w:tc>
          <w:tcPr>
            <w:tcW w:w="3482" w:type="dxa"/>
            <w:tcBorders>
              <w:top w:val="single" w:sz="18" w:space="0" w:color="auto"/>
            </w:tcBorders>
            <w:vAlign w:val="center"/>
          </w:tcPr>
          <w:p w14:paraId="0B651F73" w14:textId="66F5370D" w:rsidR="00107FDE" w:rsidRPr="00107FDE" w:rsidRDefault="00000000" w:rsidP="00107FDE">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hyperlink r:id="rId14" w:history="1">
              <w:r w:rsidR="00107FDE" w:rsidRPr="00107FDE">
                <w:rPr>
                  <w:rStyle w:val="Hyperlink"/>
                  <w:rFonts w:asciiTheme="minorBidi" w:hAnsiTheme="minorBidi"/>
                  <w:sz w:val="22"/>
                  <w:szCs w:val="22"/>
                </w:rPr>
                <w:t>AFG.Tenders@savethechildren.org</w:t>
              </w:r>
            </w:hyperlink>
          </w:p>
        </w:tc>
      </w:tr>
    </w:tbl>
    <w:p w14:paraId="1814E862" w14:textId="77777777" w:rsidR="00943010" w:rsidRPr="00107FDE" w:rsidRDefault="00943010" w:rsidP="00A10490">
      <w:pPr>
        <w:spacing w:after="0" w:line="276" w:lineRule="auto"/>
        <w:rPr>
          <w:rFonts w:asciiTheme="minorBidi" w:hAnsiTheme="minorBidi"/>
        </w:rPr>
      </w:pPr>
    </w:p>
    <w:p w14:paraId="66D97142" w14:textId="3B482EE6" w:rsidR="00943010" w:rsidRPr="00107FDE" w:rsidRDefault="00107FDE" w:rsidP="00A10490">
      <w:pPr>
        <w:spacing w:after="0" w:line="276" w:lineRule="auto"/>
        <w:rPr>
          <w:rFonts w:asciiTheme="minorBidi" w:hAnsiTheme="minorBidi"/>
        </w:rPr>
      </w:pPr>
      <w:r w:rsidRPr="00107FDE">
        <w:rPr>
          <w:rFonts w:asciiTheme="minorBidi" w:hAnsiTheme="minorBidi"/>
        </w:rPr>
        <w:t>Please be advised local working hours are 08:00am – 04:</w:t>
      </w:r>
      <w:r w:rsidR="003D0E04">
        <w:rPr>
          <w:rFonts w:asciiTheme="minorBidi" w:hAnsiTheme="minorBidi"/>
        </w:rPr>
        <w:t>0</w:t>
      </w:r>
      <w:r w:rsidRPr="00107FDE">
        <w:rPr>
          <w:rFonts w:asciiTheme="minorBidi" w:hAnsiTheme="minorBidi"/>
        </w:rPr>
        <w:t>0pm Sunday – Thursday. Please allow up to Two days for a response.</w:t>
      </w:r>
      <w:r>
        <w:rPr>
          <w:rFonts w:asciiTheme="minorBidi" w:hAnsiTheme="minorBidi"/>
        </w:rPr>
        <w:t xml:space="preserve"> </w:t>
      </w:r>
    </w:p>
    <w:p w14:paraId="609ED9DE" w14:textId="5A0762AF" w:rsidR="00D454E2" w:rsidRPr="00107FDE" w:rsidRDefault="00943010" w:rsidP="00A10490">
      <w:pPr>
        <w:spacing w:after="0" w:line="276" w:lineRule="auto"/>
        <w:rPr>
          <w:rFonts w:asciiTheme="minorBidi" w:hAnsiTheme="minorBidi"/>
          <w:b/>
          <w:color w:val="FF0000"/>
        </w:rPr>
      </w:pPr>
      <w:r w:rsidRPr="00107FDE">
        <w:rPr>
          <w:rFonts w:asciiTheme="minorBidi" w:hAnsiTheme="minorBidi"/>
        </w:rPr>
        <w:t xml:space="preserve">Where the enquiry may have an impact on other </w:t>
      </w:r>
      <w:r w:rsidR="001271E1" w:rsidRPr="00107FDE">
        <w:rPr>
          <w:rFonts w:asciiTheme="minorBidi" w:hAnsiTheme="minorBidi"/>
        </w:rPr>
        <w:t>bidders</w:t>
      </w:r>
      <w:r w:rsidRPr="00107FDE">
        <w:rPr>
          <w:rFonts w:asciiTheme="minorBidi" w:hAnsiTheme="minorBidi"/>
        </w:rPr>
        <w:t xml:space="preserve"> within the process, Save the Children will notify all other </w:t>
      </w:r>
      <w:r w:rsidR="00681375" w:rsidRPr="00107FDE">
        <w:rPr>
          <w:rFonts w:asciiTheme="minorBidi" w:hAnsiTheme="minorBidi"/>
        </w:rPr>
        <w:t>Bidders</w:t>
      </w:r>
      <w:r w:rsidRPr="00107FDE">
        <w:rPr>
          <w:rFonts w:asciiTheme="minorBidi" w:hAnsiTheme="minorBidi"/>
        </w:rPr>
        <w:t xml:space="preserve"> to maintain a fair and transparent process.</w:t>
      </w:r>
      <w:r w:rsidR="00D454E2" w:rsidRPr="00107FDE">
        <w:rPr>
          <w:rFonts w:asciiTheme="minorBidi" w:hAnsiTheme="minorBidi"/>
          <w:color w:val="FF0000"/>
        </w:rPr>
        <w:br w:type="page"/>
      </w:r>
    </w:p>
    <w:p w14:paraId="0C37CFE9" w14:textId="19E75EB4" w:rsidR="00B2292B" w:rsidRPr="00107FDE" w:rsidRDefault="00B2292B" w:rsidP="00B2292B">
      <w:pPr>
        <w:pStyle w:val="Heading1"/>
        <w:jc w:val="center"/>
        <w:rPr>
          <w:rFonts w:asciiTheme="minorBidi" w:hAnsiTheme="minorBidi" w:cstheme="minorBidi"/>
          <w:b/>
          <w:color w:val="auto"/>
          <w:sz w:val="28"/>
        </w:rPr>
      </w:pPr>
      <w:bookmarkStart w:id="4" w:name="_Hlk144628611"/>
      <w:r w:rsidRPr="00107FDE">
        <w:rPr>
          <w:rFonts w:asciiTheme="minorBidi" w:hAnsiTheme="minorBidi" w:cstheme="minorBidi"/>
          <w:b/>
          <w:color w:val="auto"/>
          <w:sz w:val="28"/>
        </w:rPr>
        <w:lastRenderedPageBreak/>
        <w:t>PART 2 – CORE REQUIREMENTS &amp; SPECIFICATIONS</w:t>
      </w:r>
    </w:p>
    <w:p w14:paraId="4F0197D8" w14:textId="2925065F" w:rsidR="00B2292B" w:rsidRPr="00107FDE" w:rsidRDefault="00B2292B" w:rsidP="00B2292B">
      <w:pPr>
        <w:rPr>
          <w:rFonts w:asciiTheme="minorBidi" w:hAnsiTheme="minorBidi"/>
        </w:rPr>
      </w:pPr>
    </w:p>
    <w:p w14:paraId="4B68964E" w14:textId="77777777" w:rsidR="00B2292B" w:rsidRPr="00107FDE" w:rsidRDefault="00B2292B" w:rsidP="00C42610">
      <w:pPr>
        <w:pStyle w:val="ListParagraph"/>
        <w:numPr>
          <w:ilvl w:val="0"/>
          <w:numId w:val="7"/>
        </w:numPr>
        <w:spacing w:before="100" w:beforeAutospacing="1" w:line="276" w:lineRule="auto"/>
        <w:rPr>
          <w:rFonts w:asciiTheme="minorBidi" w:hAnsiTheme="minorBidi"/>
          <w:b/>
          <w:bCs/>
          <w:color w:val="FF0000"/>
        </w:rPr>
      </w:pPr>
      <w:r w:rsidRPr="00107FDE">
        <w:rPr>
          <w:rFonts w:asciiTheme="minorBidi" w:hAnsiTheme="minorBidi"/>
          <w:b/>
          <w:bCs/>
          <w:color w:val="FF0000"/>
        </w:rPr>
        <w:t>SPECIFIC REQUIREMENTS</w:t>
      </w:r>
    </w:p>
    <w:p w14:paraId="40253524" w14:textId="05F03174" w:rsidR="00BC7730" w:rsidRDefault="00272270" w:rsidP="00BC7730">
      <w:pPr>
        <w:spacing w:after="0"/>
        <w:jc w:val="both"/>
        <w:rPr>
          <w:rFonts w:asciiTheme="minorBidi" w:hAnsiTheme="minorBidi"/>
          <w:iCs/>
        </w:rPr>
      </w:pPr>
      <w:r w:rsidRPr="00272270">
        <w:rPr>
          <w:rFonts w:asciiTheme="minorBidi" w:hAnsiTheme="minorBidi"/>
          <w:iCs/>
        </w:rPr>
        <w:t>SCI Afghanistan intends to install greenhouses in Balkh and Jawzjan provinces, for vegetable WABCs members. The greenhouse locations will be in Khulm and Dehdadi districts of Balkh province (refer to the attached annex for the list of villages) and in Sheberghan and Faizabad districts of Jawzjan province (refer to the attached annex for the list of villages). The following points should be considered by the supplier: Award of the contract will be based on the following criteria:</w:t>
      </w:r>
    </w:p>
    <w:p w14:paraId="76F3F016" w14:textId="77777777" w:rsidR="00272270" w:rsidRPr="00107FDE" w:rsidRDefault="00272270" w:rsidP="00BC7730">
      <w:pPr>
        <w:spacing w:after="0"/>
        <w:jc w:val="both"/>
        <w:rPr>
          <w:rFonts w:asciiTheme="minorBidi" w:hAnsiTheme="minorBidi"/>
          <w:iCs/>
        </w:rPr>
      </w:pPr>
    </w:p>
    <w:p w14:paraId="09C2070B" w14:textId="77777777" w:rsidR="00BC7730" w:rsidRPr="00107FDE" w:rsidRDefault="00BC7730" w:rsidP="00BC7730">
      <w:pPr>
        <w:pStyle w:val="ListParagraph"/>
        <w:numPr>
          <w:ilvl w:val="0"/>
          <w:numId w:val="7"/>
        </w:numPr>
        <w:spacing w:before="100" w:beforeAutospacing="1" w:line="276" w:lineRule="auto"/>
        <w:rPr>
          <w:rFonts w:asciiTheme="minorBidi" w:hAnsiTheme="minorBidi"/>
          <w:b/>
          <w:bCs/>
          <w:color w:val="FF0000"/>
        </w:rPr>
      </w:pPr>
      <w:r w:rsidRPr="00107FDE">
        <w:rPr>
          <w:rFonts w:asciiTheme="minorBidi" w:hAnsiTheme="minorBidi"/>
          <w:b/>
          <w:bCs/>
          <w:color w:val="FF0000"/>
        </w:rPr>
        <w:t>SPECIFICATIONS</w:t>
      </w:r>
    </w:p>
    <w:p w14:paraId="2DDF7270" w14:textId="77777777" w:rsidR="00261805" w:rsidRPr="00261805" w:rsidRDefault="00261805" w:rsidP="00261805">
      <w:pPr>
        <w:spacing w:after="0" w:line="240" w:lineRule="auto"/>
        <w:jc w:val="center"/>
        <w:rPr>
          <w:rFonts w:ascii="Gill Sans Infant Std" w:eastAsia="Times New Roman" w:hAnsi="Gill Sans Infant Std" w:cs="Times New Roman"/>
          <w:b/>
          <w:bCs/>
          <w:szCs w:val="18"/>
          <w:lang w:eastAsia="en-US"/>
        </w:rPr>
      </w:pPr>
      <w:r w:rsidRPr="00261805">
        <w:rPr>
          <w:rFonts w:ascii="Gill Sans Infant Std" w:eastAsia="Times New Roman" w:hAnsi="Gill Sans Infant Std" w:cs="Times New Roman"/>
          <w:b/>
          <w:bCs/>
          <w:szCs w:val="18"/>
          <w:lang w:eastAsia="en-US"/>
        </w:rPr>
        <w:t>One Pager for Greenhouse Installation - AWARE-</w:t>
      </w:r>
    </w:p>
    <w:p w14:paraId="703608B4" w14:textId="77777777" w:rsidR="00261805" w:rsidRPr="00261805" w:rsidRDefault="00261805" w:rsidP="00261805">
      <w:pPr>
        <w:spacing w:after="0" w:line="240" w:lineRule="auto"/>
        <w:jc w:val="center"/>
        <w:rPr>
          <w:rFonts w:ascii="Gill Sans Infant Std" w:eastAsia="Times New Roman" w:hAnsi="Gill Sans Infant Std" w:cs="Times New Roman"/>
          <w:b/>
          <w:bCs/>
          <w:szCs w:val="18"/>
          <w:lang w:eastAsia="en-US"/>
        </w:rPr>
      </w:pPr>
      <w:r w:rsidRPr="00261805">
        <w:rPr>
          <w:rFonts w:ascii="Gill Sans Infant Std" w:eastAsia="Times New Roman" w:hAnsi="Gill Sans Infant Std" w:cs="Times New Roman"/>
          <w:b/>
          <w:bCs/>
          <w:szCs w:val="18"/>
          <w:lang w:eastAsia="en-US"/>
        </w:rPr>
        <w:t>Balkh and Jawzjan provinces</w:t>
      </w:r>
    </w:p>
    <w:p w14:paraId="63F8E650"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5EA86DE4"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r w:rsidRPr="00261805">
        <w:rPr>
          <w:rFonts w:ascii="Gill Sans Infant Std" w:eastAsia="Times New Roman" w:hAnsi="Gill Sans Infant Std" w:cs="Times New Roman"/>
          <w:szCs w:val="18"/>
          <w:lang w:eastAsia="en-US"/>
        </w:rPr>
        <w:t>SCI Afghanistan intends to install greenhouses in Balkh and Jawzjan provinces, for vegetable WABCs members. The greenhouse locations will be in Khulm and Dehdadi districts of Balkh province (refer to the attached annex for the list of villages) and in Sheberghan and Faizabad districts of Jawzjan province (refer to the attached annex for the list of villages). The following points should be considered by the supplier:</w:t>
      </w:r>
    </w:p>
    <w:p w14:paraId="7E8CB411"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76E4F41F" w14:textId="77777777" w:rsidR="00261805" w:rsidRPr="00261805" w:rsidRDefault="00261805" w:rsidP="00261805">
      <w:pPr>
        <w:spacing w:after="0" w:line="240" w:lineRule="auto"/>
        <w:jc w:val="both"/>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805">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Greenhouse Specifications:</w:t>
      </w:r>
    </w:p>
    <w:p w14:paraId="48764485"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Each greenhouse should have a width of 6 meters, a length of 10 meters (10*6), and a height of 3.50 M, as specified in the annex Bill of Quantities (BoQ) and sample.</w:t>
      </w:r>
    </w:p>
    <w:p w14:paraId="7C2F7482"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greenhouse plastic must be the best quality EV 10% and sourced from Farahi (200 micron made in Afghanistan).</w:t>
      </w:r>
    </w:p>
    <w:p w14:paraId="4395A965"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A window for ventilation should be included in each greenhouse.</w:t>
      </w:r>
    </w:p>
    <w:p w14:paraId="5F905F6E"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size of the greenhouse door should be 1 meter by 1.8 meters (1*180)</w:t>
      </w:r>
    </w:p>
    <w:p w14:paraId="40A9F3B3"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Each greenhouse should have 13 pillars, 5 rows, and 5 arches, with V-shaped shoulders for additional support.</w:t>
      </w:r>
    </w:p>
    <w:p w14:paraId="52F6F3B7"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pillars should be made of the best quality Russian iron (GI pipe) with a diameter of 1.5 inches and a thickness of 2mm for arches and stands.</w:t>
      </w:r>
    </w:p>
    <w:p w14:paraId="66F09D94"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net for the two sides' ventilators should be the best quality, green in color, and each 50-meter bundle should weigh 40kg.</w:t>
      </w:r>
    </w:p>
    <w:p w14:paraId="37DA1866" w14:textId="77777777" w:rsidR="00261805" w:rsidRPr="00261805" w:rsidRDefault="00261805" w:rsidP="00261805">
      <w:pPr>
        <w:numPr>
          <w:ilvl w:val="0"/>
          <w:numId w:val="30"/>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All other materials required for the greenhouses should be used in accordance with the annex BoQ and greenhouse samples(images).</w:t>
      </w:r>
    </w:p>
    <w:p w14:paraId="44E6CE88" w14:textId="77777777" w:rsidR="00261805" w:rsidRPr="00261805" w:rsidRDefault="00261805" w:rsidP="00261805">
      <w:pPr>
        <w:spacing w:after="0" w:line="240" w:lineRule="auto"/>
        <w:jc w:val="both"/>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805">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Transportation and Installation:</w:t>
      </w:r>
    </w:p>
    <w:p w14:paraId="658E0A33"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152A3BB8" w14:textId="77777777" w:rsidR="00261805" w:rsidRPr="00261805" w:rsidRDefault="00261805" w:rsidP="00261805">
      <w:pPr>
        <w:numPr>
          <w:ilvl w:val="0"/>
          <w:numId w:val="31"/>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contractor is responsible for the transportation and installation of all greenhouses including the irrigation systems at all target villages/ districts of both provinces, including the careful handling of materials. Save the Children will not assume any responsibilities during these stages, including land preparation, warehousing / storage, taxes, transportation fees, and installation costs. All these expenses should be included in the final rate provided by the supplier.</w:t>
      </w:r>
    </w:p>
    <w:p w14:paraId="1041B89F" w14:textId="77777777" w:rsidR="00261805" w:rsidRPr="00261805" w:rsidRDefault="00261805" w:rsidP="00261805">
      <w:pPr>
        <w:numPr>
          <w:ilvl w:val="0"/>
          <w:numId w:val="31"/>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installation points for the greenhouses in different villages of Balkh and Jawzjan provinces should be as per the attached annex list of villages.</w:t>
      </w:r>
    </w:p>
    <w:p w14:paraId="445456C5" w14:textId="77777777" w:rsidR="00261805" w:rsidRPr="00261805" w:rsidRDefault="00261805" w:rsidP="00261805">
      <w:pPr>
        <w:numPr>
          <w:ilvl w:val="0"/>
          <w:numId w:val="31"/>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No damaged items or materials will be accepted, and the supplier should replace them before the final official submission of the greenhouse to SCI Afghanistan representatives.</w:t>
      </w:r>
    </w:p>
    <w:p w14:paraId="7291A771" w14:textId="77777777" w:rsidR="00261805" w:rsidRPr="00261805" w:rsidRDefault="00261805" w:rsidP="00261805">
      <w:pPr>
        <w:numPr>
          <w:ilvl w:val="0"/>
          <w:numId w:val="31"/>
        </w:numPr>
        <w:spacing w:after="0" w:line="240" w:lineRule="auto"/>
        <w:jc w:val="both"/>
        <w:rPr>
          <w:rFonts w:ascii="Calibri" w:eastAsia="Calibri" w:hAnsi="Calibri" w:cs="Calibri"/>
          <w:szCs w:val="18"/>
          <w:lang w:val="en-US" w:eastAsia="en-US"/>
        </w:rPr>
      </w:pPr>
      <w:r w:rsidRPr="00261805">
        <w:rPr>
          <w:rFonts w:ascii="Calibri" w:eastAsia="Calibri" w:hAnsi="Calibri" w:cs="Calibri"/>
          <w:szCs w:val="18"/>
          <w:lang w:val="en-US" w:eastAsia="en-US"/>
        </w:rPr>
        <w:t>The entire process, including transportation and installation, should be completed within 45 days after the contract is signed. Any delays will result in a penalty charged to the final payment of the supplier, following Save the Children's supply chain policy.</w:t>
      </w:r>
    </w:p>
    <w:p w14:paraId="58D19F1F" w14:textId="77777777" w:rsidR="00261805" w:rsidRPr="00261805" w:rsidRDefault="00261805" w:rsidP="00261805">
      <w:pPr>
        <w:spacing w:after="0" w:line="240" w:lineRule="auto"/>
        <w:jc w:val="both"/>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805">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Quality Check:</w:t>
      </w:r>
    </w:p>
    <w:p w14:paraId="7CD258E0"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2CA889CE"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r w:rsidRPr="00261805">
        <w:rPr>
          <w:rFonts w:ascii="Gill Sans Infant Std" w:eastAsia="Times New Roman" w:hAnsi="Gill Sans Infant Std" w:cs="Times New Roman"/>
          <w:szCs w:val="18"/>
          <w:lang w:eastAsia="en-US"/>
        </w:rPr>
        <w:t>A technical team or technical expert from Save the Children, Concern Worldwide, and DAIL will be assigned to ensure the quality of the greenhouses.</w:t>
      </w:r>
    </w:p>
    <w:p w14:paraId="58BB6433"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r w:rsidRPr="00261805">
        <w:rPr>
          <w:rFonts w:ascii="Gill Sans Infant Std" w:eastAsia="Times New Roman" w:hAnsi="Gill Sans Infant Std" w:cs="Times New Roman"/>
          <w:szCs w:val="18"/>
          <w:lang w:eastAsia="en-US"/>
        </w:rPr>
        <w:lastRenderedPageBreak/>
        <w:t>The greenhouses will be inspected once all related work is finalized by the supplier. The submission process to SCI office representatives will be carried out by the supplier.</w:t>
      </w:r>
    </w:p>
    <w:p w14:paraId="27FFD37E"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1C614FE2" w14:textId="77777777" w:rsidR="00261805" w:rsidRPr="00261805" w:rsidRDefault="00261805" w:rsidP="00261805">
      <w:pPr>
        <w:spacing w:after="0" w:line="240" w:lineRule="auto"/>
        <w:jc w:val="both"/>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805">
        <w:rPr>
          <w:rFonts w:ascii="Gill Sans Infant Std" w:eastAsia="Times New Roman" w:hAnsi="Gill Sans Infant Std" w:cs="Times New Roman"/>
          <w:bCs/>
          <w:color w:val="4F81BD" w:themeColor="accent1"/>
          <w:szCs w:val="18"/>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Payment Procedure:</w:t>
      </w:r>
    </w:p>
    <w:p w14:paraId="5C425309"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p>
    <w:p w14:paraId="77787A79" w14:textId="77777777" w:rsidR="00261805" w:rsidRPr="00261805" w:rsidRDefault="00261805" w:rsidP="00261805">
      <w:pPr>
        <w:spacing w:after="0" w:line="240" w:lineRule="auto"/>
        <w:jc w:val="both"/>
        <w:rPr>
          <w:rFonts w:ascii="Gill Sans Infant Std" w:eastAsia="Times New Roman" w:hAnsi="Gill Sans Infant Std" w:cs="Times New Roman"/>
          <w:szCs w:val="18"/>
          <w:lang w:eastAsia="en-US"/>
        </w:rPr>
      </w:pPr>
      <w:r w:rsidRPr="00261805">
        <w:rPr>
          <w:rFonts w:ascii="Gill Sans Infant Std" w:eastAsia="Times New Roman" w:hAnsi="Gill Sans Infant Std" w:cs="Times New Roman"/>
          <w:szCs w:val="18"/>
          <w:lang w:eastAsia="en-US"/>
        </w:rPr>
        <w:t xml:space="preserve">The payment will be released in two instalments (1-first instalment after the 100% of work for </w:t>
      </w:r>
      <w:r w:rsidRPr="00261805">
        <w:rPr>
          <w:rFonts w:ascii="Gill Sans Infant Std" w:eastAsia="Times New Roman" w:hAnsi="Gill Sans Infant Std" w:cs="Times New Roman"/>
          <w:b/>
          <w:bCs/>
          <w:szCs w:val="18"/>
          <w:lang w:eastAsia="en-US"/>
        </w:rPr>
        <w:t>50%</w:t>
      </w:r>
      <w:r w:rsidRPr="00261805">
        <w:rPr>
          <w:rFonts w:ascii="Gill Sans Infant Std" w:eastAsia="Times New Roman" w:hAnsi="Gill Sans Infant Std" w:cs="Times New Roman"/>
          <w:szCs w:val="18"/>
          <w:lang w:eastAsia="en-US"/>
        </w:rPr>
        <w:t xml:space="preserve"> from total number of greenhouses including the irrigation systems are completed and confirmed by the technical team. 2- second instalment will be </w:t>
      </w:r>
      <w:r w:rsidRPr="00261805">
        <w:rPr>
          <w:rFonts w:ascii="Gill Sans Infant Std" w:eastAsia="Times New Roman" w:hAnsi="Gill Sans Infant Std" w:cs="Times New Roman"/>
          <w:b/>
          <w:bCs/>
          <w:szCs w:val="18"/>
          <w:lang w:eastAsia="en-US"/>
        </w:rPr>
        <w:t>40%</w:t>
      </w:r>
      <w:r w:rsidRPr="00261805">
        <w:rPr>
          <w:rFonts w:ascii="Gill Sans Infant Std" w:eastAsia="Times New Roman" w:hAnsi="Gill Sans Infant Std" w:cs="Times New Roman"/>
          <w:szCs w:val="18"/>
          <w:lang w:eastAsia="en-US"/>
        </w:rPr>
        <w:t xml:space="preserve"> of the total contract after 100% work and instalment is completed by confirmation and approval of technical committee, 3-</w:t>
      </w:r>
      <w:r w:rsidRPr="00261805">
        <w:rPr>
          <w:rFonts w:ascii="Gill Sans Infant Std" w:eastAsia="Times New Roman" w:hAnsi="Gill Sans Infant Std" w:cs="Times New Roman"/>
          <w:b/>
          <w:bCs/>
          <w:szCs w:val="18"/>
          <w:lang w:eastAsia="en-US"/>
        </w:rPr>
        <w:t>10%</w:t>
      </w:r>
      <w:r w:rsidRPr="00261805">
        <w:rPr>
          <w:rFonts w:ascii="Gill Sans Infant Std" w:eastAsia="Times New Roman" w:hAnsi="Gill Sans Infant Std" w:cs="Times New Roman"/>
          <w:szCs w:val="18"/>
          <w:lang w:eastAsia="en-US"/>
        </w:rPr>
        <w:t xml:space="preserve"> of retention cost will be released based on SCI manual for the Minimum total duration of defects liability /guarantee period) in the province where we have signed the contract, following the completion of the work and approval by the SCI technical team.</w:t>
      </w:r>
    </w:p>
    <w:p w14:paraId="63FF7DF9" w14:textId="77777777" w:rsidR="00261805" w:rsidRPr="00261805" w:rsidRDefault="00261805" w:rsidP="00261805">
      <w:pPr>
        <w:spacing w:after="0" w:line="240" w:lineRule="auto"/>
        <w:jc w:val="both"/>
        <w:rPr>
          <w:rFonts w:ascii="Calibri Light" w:eastAsia="Times New Roman" w:hAnsi="Calibri Light" w:cs="Calibri Light"/>
          <w:b/>
          <w:bCs/>
          <w:szCs w:val="18"/>
          <w:lang w:eastAsia="en-US"/>
        </w:rPr>
      </w:pPr>
      <w:r w:rsidRPr="00261805">
        <w:rPr>
          <w:rFonts w:ascii="Calibri Light" w:eastAsia="Times New Roman" w:hAnsi="Calibri Light" w:cs="Calibri Light"/>
          <w:b/>
          <w:bCs/>
          <w:szCs w:val="18"/>
          <w:lang w:eastAsia="en-US"/>
        </w:rPr>
        <w:t xml:space="preserve">Note: If the above-mentioned, plus the attached BoQ points and estimations as per provided samples are not taken in consideration, the supplier’s company will be responsible for it. </w:t>
      </w:r>
    </w:p>
    <w:p w14:paraId="36F4BAC9" w14:textId="77777777" w:rsidR="00BC7730" w:rsidRDefault="00BC7730" w:rsidP="00261805">
      <w:pPr>
        <w:spacing w:after="0"/>
        <w:rPr>
          <w:rFonts w:asciiTheme="minorBidi" w:hAnsiTheme="minorBidi"/>
          <w:bCs/>
        </w:rPr>
      </w:pPr>
    </w:p>
    <w:p w14:paraId="6257D8FC" w14:textId="77777777" w:rsidR="00261805" w:rsidRDefault="00261805" w:rsidP="00261805">
      <w:pPr>
        <w:spacing w:after="0"/>
        <w:rPr>
          <w:rFonts w:asciiTheme="minorBidi" w:hAnsiTheme="minorBidi"/>
          <w:bCs/>
        </w:rPr>
      </w:pPr>
    </w:p>
    <w:p w14:paraId="62466E22" w14:textId="5F81A088" w:rsidR="00261805" w:rsidRDefault="00261805" w:rsidP="00261805">
      <w:pPr>
        <w:spacing w:after="0"/>
        <w:rPr>
          <w:rFonts w:asciiTheme="minorBidi" w:hAnsiTheme="minorBidi"/>
          <w:bCs/>
        </w:rPr>
      </w:pPr>
      <w:r>
        <w:rPr>
          <w:rFonts w:asciiTheme="minorBidi" w:hAnsiTheme="minorBidi"/>
          <w:bCs/>
        </w:rPr>
        <w:t xml:space="preserve">Annexes: </w:t>
      </w:r>
    </w:p>
    <w:p w14:paraId="0DABF295" w14:textId="1885F6DA" w:rsidR="00C97A8D" w:rsidRDefault="00C97A8D" w:rsidP="00261805">
      <w:pPr>
        <w:pStyle w:val="ListParagraph"/>
        <w:numPr>
          <w:ilvl w:val="0"/>
          <w:numId w:val="32"/>
        </w:numPr>
        <w:spacing w:after="0"/>
        <w:rPr>
          <w:rFonts w:asciiTheme="minorBidi" w:hAnsiTheme="minorBidi"/>
          <w:bCs/>
        </w:rPr>
      </w:pPr>
      <w:r w:rsidRPr="00C97A8D">
        <w:rPr>
          <w:rFonts w:asciiTheme="minorBidi" w:hAnsiTheme="minorBidi"/>
          <w:bCs/>
        </w:rPr>
        <w:t xml:space="preserve">Irrigation system sample images </w:t>
      </w:r>
    </w:p>
    <w:p w14:paraId="10DE92C9" w14:textId="432AF9D2" w:rsidR="00261805" w:rsidRDefault="00261805" w:rsidP="00261805">
      <w:pPr>
        <w:pStyle w:val="ListParagraph"/>
        <w:numPr>
          <w:ilvl w:val="0"/>
          <w:numId w:val="32"/>
        </w:numPr>
        <w:spacing w:after="0"/>
        <w:rPr>
          <w:rFonts w:asciiTheme="minorBidi" w:hAnsiTheme="minorBidi"/>
          <w:bCs/>
        </w:rPr>
      </w:pPr>
      <w:r>
        <w:rPr>
          <w:rFonts w:asciiTheme="minorBidi" w:hAnsiTheme="minorBidi"/>
          <w:bCs/>
        </w:rPr>
        <w:t xml:space="preserve">Sample of </w:t>
      </w:r>
      <w:r w:rsidR="00C97A8D">
        <w:rPr>
          <w:rFonts w:asciiTheme="minorBidi" w:hAnsiTheme="minorBidi"/>
          <w:bCs/>
        </w:rPr>
        <w:t>greenhouse</w:t>
      </w:r>
      <w:r>
        <w:rPr>
          <w:rFonts w:asciiTheme="minorBidi" w:hAnsiTheme="minorBidi"/>
          <w:bCs/>
        </w:rPr>
        <w:t xml:space="preserve"> as per image</w:t>
      </w:r>
      <w:r w:rsidR="00C97A8D">
        <w:rPr>
          <w:rFonts w:asciiTheme="minorBidi" w:hAnsiTheme="minorBidi"/>
          <w:bCs/>
        </w:rPr>
        <w:t>s</w:t>
      </w:r>
      <w:r>
        <w:rPr>
          <w:rFonts w:asciiTheme="minorBidi" w:hAnsiTheme="minorBidi"/>
          <w:bCs/>
        </w:rPr>
        <w:t xml:space="preserve"> </w:t>
      </w:r>
    </w:p>
    <w:bookmarkEnd w:id="4"/>
    <w:p w14:paraId="65AE76C7" w14:textId="77777777" w:rsidR="00BC7730" w:rsidRPr="00107FDE" w:rsidRDefault="00BC7730" w:rsidP="00BC7730">
      <w:pPr>
        <w:pStyle w:val="ListParagraph"/>
        <w:spacing w:before="100" w:beforeAutospacing="1" w:line="276" w:lineRule="auto"/>
        <w:ind w:left="360"/>
        <w:rPr>
          <w:rFonts w:asciiTheme="minorBidi" w:hAnsiTheme="minorBidi"/>
          <w:b/>
          <w:bCs/>
          <w:color w:val="FF0000"/>
        </w:rPr>
      </w:pPr>
    </w:p>
    <w:p w14:paraId="167CF086" w14:textId="77777777" w:rsidR="00022457" w:rsidRDefault="00022457" w:rsidP="00022457">
      <w:pPr>
        <w:pStyle w:val="ListParagraph"/>
        <w:numPr>
          <w:ilvl w:val="0"/>
          <w:numId w:val="7"/>
        </w:numPr>
        <w:spacing w:after="0" w:line="276" w:lineRule="auto"/>
        <w:rPr>
          <w:rFonts w:ascii="Arial" w:hAnsi="Arial" w:cs="Arial"/>
          <w:b/>
          <w:bCs/>
          <w:color w:val="FF0000"/>
        </w:rPr>
      </w:pPr>
      <w:r w:rsidRPr="007C0DEB">
        <w:rPr>
          <w:rFonts w:ascii="Arial" w:hAnsi="Arial" w:cs="Arial"/>
          <w:b/>
          <w:bCs/>
          <w:color w:val="FF0000"/>
        </w:rPr>
        <w:t>ADDITIONAL INFORMATION</w:t>
      </w:r>
    </w:p>
    <w:p w14:paraId="56D3995C" w14:textId="529493B2" w:rsidR="00BC7730" w:rsidRPr="00022457" w:rsidRDefault="00022457" w:rsidP="00022457">
      <w:pPr>
        <w:pStyle w:val="ListParagraph"/>
        <w:spacing w:after="0"/>
        <w:ind w:left="360"/>
        <w:rPr>
          <w:rFonts w:asciiTheme="minorBidi" w:hAnsiTheme="minorBidi"/>
          <w:bCs/>
          <w:color w:val="000000" w:themeColor="text1"/>
          <w:sz w:val="24"/>
        </w:rPr>
      </w:pPr>
      <w:r w:rsidRPr="00022457">
        <w:rPr>
          <w:rFonts w:asciiTheme="minorBidi" w:hAnsiTheme="minorBidi"/>
          <w:bCs/>
          <w:color w:val="000000" w:themeColor="text1"/>
          <w:sz w:val="24"/>
        </w:rPr>
        <w:t xml:space="preserve">All annexes are attached below: </w:t>
      </w:r>
    </w:p>
    <w:p w14:paraId="6FDC141B" w14:textId="77777777" w:rsidR="00022457" w:rsidRDefault="00022457" w:rsidP="00022457">
      <w:pPr>
        <w:pStyle w:val="ListParagraph"/>
        <w:spacing w:after="0"/>
        <w:ind w:left="360"/>
        <w:rPr>
          <w:rFonts w:asciiTheme="minorBidi" w:eastAsiaTheme="majorEastAsia" w:hAnsiTheme="minorBidi"/>
          <w:b/>
          <w:color w:val="000000" w:themeColor="text1"/>
          <w:sz w:val="24"/>
        </w:rPr>
      </w:pPr>
    </w:p>
    <w:p w14:paraId="622F5CF4" w14:textId="77777777" w:rsidR="005A2381" w:rsidRPr="001F57CE" w:rsidRDefault="005A2381" w:rsidP="005A2381">
      <w:pPr>
        <w:pStyle w:val="ListParagraph"/>
        <w:numPr>
          <w:ilvl w:val="0"/>
          <w:numId w:val="7"/>
        </w:numPr>
        <w:spacing w:after="0" w:line="276" w:lineRule="auto"/>
        <w:rPr>
          <w:rFonts w:ascii="Arial" w:hAnsi="Arial" w:cs="Arial"/>
          <w:b/>
          <w:bCs/>
          <w:color w:val="FF0000"/>
        </w:rPr>
      </w:pPr>
      <w:r w:rsidRPr="001F57CE">
        <w:rPr>
          <w:rFonts w:ascii="Arial" w:hAnsi="Arial" w:cs="Arial"/>
          <w:b/>
          <w:bCs/>
          <w:color w:val="FF0000"/>
        </w:rPr>
        <w:t>WAYS OF WORKING</w:t>
      </w:r>
    </w:p>
    <w:p w14:paraId="4E0DF9FF" w14:textId="77777777" w:rsidR="005A2381" w:rsidRPr="001F57CE" w:rsidRDefault="005A2381" w:rsidP="005A2381">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before="100" w:beforeAutospacing="1" w:after="0" w:line="280" w:lineRule="atLeast"/>
        <w:ind w:left="426"/>
        <w:rPr>
          <w:rFonts w:ascii="Arial" w:hAnsi="Arial" w:cs="Arial"/>
          <w:b/>
          <w:bCs/>
        </w:rPr>
      </w:pPr>
      <w:r w:rsidRPr="001F57CE">
        <w:rPr>
          <w:rFonts w:ascii="Arial" w:hAnsi="Arial" w:cs="Arial"/>
          <w:b/>
          <w:bCs/>
        </w:rPr>
        <w:t xml:space="preserve">Site safety protocol &amp; Security </w:t>
      </w:r>
    </w:p>
    <w:p w14:paraId="093C810F"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Save the Children expects all suppliers to ensure protection of site, staff and visitors (including community and children) during the time of construction</w:t>
      </w:r>
    </w:p>
    <w:p w14:paraId="712FD29F"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 xml:space="preserve">Suppliers should ensure that premises are made secure with security personnel in place to monitor access and keep a record of visitors accessing the premises </w:t>
      </w:r>
    </w:p>
    <w:p w14:paraId="52B0041D"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Suppliers should provide appropriate Protective Personnel Equipment for all labourers</w:t>
      </w:r>
    </w:p>
    <w:p w14:paraId="459AAB2B"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 xml:space="preserve">Controlled access should be implemented at the site of construction </w:t>
      </w:r>
    </w:p>
    <w:p w14:paraId="59A57A45"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Save the Children expects the successful supplier to provide latrine facilities for labourers which should be segregated by gender, but this is not mandated.</w:t>
      </w:r>
    </w:p>
    <w:p w14:paraId="3C508740"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b/>
          <w:bCs/>
        </w:rPr>
      </w:pPr>
      <w:r w:rsidRPr="001F57CE">
        <w:rPr>
          <w:rFonts w:ascii="Arial" w:hAnsi="Arial" w:cs="Arial"/>
        </w:rPr>
        <w:t>Save the Children expects the successful supplier to provide all appropriate signage required for the project including but not limited to warning of danger, no unauthorised access etc.</w:t>
      </w:r>
    </w:p>
    <w:p w14:paraId="78618873" w14:textId="77777777" w:rsidR="005A2381" w:rsidRPr="001F57CE" w:rsidRDefault="005A2381" w:rsidP="005A2381">
      <w:pPr>
        <w:pStyle w:val="ListParagraph"/>
        <w:tabs>
          <w:tab w:val="left" w:pos="709"/>
          <w:tab w:val="left" w:pos="1418"/>
          <w:tab w:val="left" w:pos="2126"/>
          <w:tab w:val="left" w:pos="2835"/>
          <w:tab w:val="left" w:pos="3544"/>
          <w:tab w:val="left" w:pos="4253"/>
          <w:tab w:val="left" w:pos="4961"/>
          <w:tab w:val="left" w:pos="5670"/>
          <w:tab w:val="right" w:pos="8363"/>
        </w:tabs>
        <w:spacing w:after="0" w:line="280" w:lineRule="atLeast"/>
        <w:ind w:left="1276"/>
        <w:rPr>
          <w:rFonts w:ascii="Arial" w:hAnsi="Arial" w:cs="Arial"/>
        </w:rPr>
      </w:pPr>
    </w:p>
    <w:p w14:paraId="50BC9AB0" w14:textId="77777777" w:rsidR="005A2381" w:rsidRPr="001F57CE" w:rsidRDefault="005A2381" w:rsidP="005A2381">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426"/>
        <w:rPr>
          <w:rFonts w:ascii="Arial" w:hAnsi="Arial" w:cs="Arial"/>
          <w:b/>
          <w:bCs/>
        </w:rPr>
      </w:pPr>
      <w:r w:rsidRPr="001F57CE">
        <w:rPr>
          <w:rFonts w:ascii="Arial" w:hAnsi="Arial" w:cs="Arial"/>
          <w:b/>
        </w:rPr>
        <w:t xml:space="preserve">Staff </w:t>
      </w:r>
    </w:p>
    <w:p w14:paraId="6E8735F7"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rPr>
      </w:pPr>
      <w:r w:rsidRPr="001F57CE">
        <w:rPr>
          <w:rFonts w:ascii="Arial" w:hAnsi="Arial" w:cs="Arial"/>
        </w:rPr>
        <w:t xml:space="preserve">Depending on the nature of construction project, Save the Children consider the following core roles for the delivery of a successful project. </w:t>
      </w:r>
      <w:r w:rsidRPr="001F57CE">
        <w:rPr>
          <w:rFonts w:ascii="Arial" w:hAnsi="Arial" w:cs="Arial"/>
        </w:rPr>
        <w:br/>
        <w:t xml:space="preserve">     1. Site Agent</w:t>
      </w:r>
      <w:r w:rsidRPr="001F57CE">
        <w:rPr>
          <w:rFonts w:ascii="Arial" w:hAnsi="Arial" w:cs="Arial"/>
        </w:rPr>
        <w:br/>
        <w:t xml:space="preserve">     2. Site Foreman</w:t>
      </w:r>
      <w:r w:rsidRPr="001F57CE">
        <w:rPr>
          <w:rFonts w:ascii="Arial" w:hAnsi="Arial" w:cs="Arial"/>
        </w:rPr>
        <w:br/>
        <w:t xml:space="preserve">     3. Any other skilled personnel as required for the project e.g. Carpenter, stabilised soil block expert, safety agent.</w:t>
      </w:r>
      <w:r w:rsidRPr="001F57CE">
        <w:rPr>
          <w:rFonts w:ascii="Arial" w:hAnsi="Arial" w:cs="Arial"/>
          <w:i/>
          <w:highlight w:val="yellow"/>
        </w:rPr>
        <w:br/>
      </w:r>
      <w:r w:rsidRPr="001F57CE">
        <w:rPr>
          <w:rFonts w:ascii="Arial" w:hAnsi="Arial" w:cs="Arial"/>
        </w:rPr>
        <w:t>All proposed staff for core roles should be fully qualified as per the Country requirements e.g. Bachelor degree in Civil Engineering, Foremanship certificate etc.</w:t>
      </w:r>
    </w:p>
    <w:p w14:paraId="542E3160"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Arial" w:hAnsi="Arial" w:cs="Arial"/>
        </w:rPr>
      </w:pPr>
      <w:r w:rsidRPr="001F57CE">
        <w:rPr>
          <w:rFonts w:ascii="Arial" w:hAnsi="Arial" w:cs="Arial"/>
        </w:rPr>
        <w:t>Suppliers should provide a full and signed Curriculum Vitae (CV) for the above core roles. The personnel performing core roles must be able to read and interpret all technical documents written in the national speaking language</w:t>
      </w:r>
    </w:p>
    <w:p w14:paraId="0B291867" w14:textId="77777777" w:rsidR="005A2381" w:rsidRPr="001F57CE" w:rsidRDefault="005A2381" w:rsidP="005A2381">
      <w:pPr>
        <w:pStyle w:val="ListParagraph"/>
        <w:numPr>
          <w:ilvl w:val="2"/>
          <w:numId w:val="7"/>
        </w:numPr>
        <w:spacing w:after="0" w:line="276" w:lineRule="auto"/>
        <w:ind w:left="709"/>
        <w:rPr>
          <w:rFonts w:ascii="Arial" w:hAnsi="Arial" w:cs="Arial"/>
        </w:rPr>
      </w:pPr>
      <w:r w:rsidRPr="001F57CE">
        <w:rPr>
          <w:rFonts w:ascii="Arial" w:hAnsi="Arial" w:cs="Arial"/>
          <w:i/>
        </w:rPr>
        <w:t xml:space="preserve">For minor construction projects: </w:t>
      </w:r>
      <w:r w:rsidRPr="001F57CE">
        <w:rPr>
          <w:rFonts w:ascii="Arial" w:hAnsi="Arial" w:cs="Arial"/>
        </w:rPr>
        <w:t>Save the Children accept that the Supplier may propose resources that combine the site agent / foremen roles as well as any additional skilled personnel as long as long as training, skills and experience required to complete the work can be demonstrated</w:t>
      </w:r>
    </w:p>
    <w:p w14:paraId="4299E9CE" w14:textId="77777777" w:rsidR="005A2381" w:rsidRPr="001F57CE" w:rsidRDefault="005A2381" w:rsidP="005A2381">
      <w:pPr>
        <w:pStyle w:val="ListParagraph"/>
        <w:spacing w:after="0" w:line="276" w:lineRule="auto"/>
        <w:ind w:left="1080"/>
        <w:rPr>
          <w:rFonts w:ascii="Arial" w:hAnsi="Arial" w:cs="Arial"/>
        </w:rPr>
      </w:pPr>
    </w:p>
    <w:p w14:paraId="25AB5B21" w14:textId="77777777" w:rsidR="005A2381" w:rsidRPr="001F57CE" w:rsidRDefault="005A2381" w:rsidP="005A2381">
      <w:pPr>
        <w:pStyle w:val="ListParagraph"/>
        <w:numPr>
          <w:ilvl w:val="1"/>
          <w:numId w:val="7"/>
        </w:numPr>
        <w:spacing w:after="0" w:line="276" w:lineRule="auto"/>
        <w:ind w:left="426"/>
        <w:rPr>
          <w:rFonts w:ascii="Arial" w:hAnsi="Arial" w:cs="Arial"/>
        </w:rPr>
      </w:pPr>
      <w:r w:rsidRPr="001F57CE">
        <w:rPr>
          <w:rFonts w:ascii="Arial" w:hAnsi="Arial" w:cs="Arial"/>
          <w:b/>
        </w:rPr>
        <w:lastRenderedPageBreak/>
        <w:t xml:space="preserve"> Site Visits</w:t>
      </w:r>
      <w:r w:rsidRPr="001F57CE">
        <w:rPr>
          <w:rFonts w:ascii="Arial" w:hAnsi="Arial" w:cs="Arial"/>
          <w:b/>
        </w:rPr>
        <w:br/>
      </w:r>
      <w:r w:rsidRPr="001F57CE">
        <w:rPr>
          <w:rFonts w:ascii="Arial" w:hAnsi="Arial" w:cs="Arial"/>
        </w:rPr>
        <w:t>Constructor should provide evidence as part of supplier response to confirm that they have visited the proposed site and appropriately budgeted and planned for all additional requirements (including time)</w:t>
      </w:r>
      <w:r w:rsidRPr="001F57CE">
        <w:rPr>
          <w:rFonts w:ascii="Arial" w:hAnsi="Arial" w:cs="Arial"/>
        </w:rPr>
        <w:br/>
      </w:r>
    </w:p>
    <w:p w14:paraId="39D3CBEB" w14:textId="77777777" w:rsidR="005A2381" w:rsidRPr="001F57CE" w:rsidRDefault="005A2381" w:rsidP="005A2381">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360"/>
        <w:rPr>
          <w:rFonts w:ascii="Arial" w:hAnsi="Arial" w:cs="Arial"/>
          <w:b/>
        </w:rPr>
      </w:pPr>
      <w:r w:rsidRPr="001F57CE">
        <w:rPr>
          <w:rFonts w:ascii="Arial" w:hAnsi="Arial" w:cs="Arial"/>
          <w:b/>
        </w:rPr>
        <w:t>Workplan</w:t>
      </w:r>
    </w:p>
    <w:p w14:paraId="0D42C26D"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Arial" w:hAnsi="Arial" w:cs="Arial"/>
        </w:rPr>
      </w:pPr>
      <w:r w:rsidRPr="001F57CE">
        <w:rPr>
          <w:rFonts w:ascii="Arial" w:hAnsi="Arial" w:cs="Arial"/>
        </w:rPr>
        <w:t xml:space="preserve">Supplier is expected to provide a detailed workplan which includes </w:t>
      </w:r>
      <w:r w:rsidRPr="001F57CE">
        <w:rPr>
          <w:rFonts w:ascii="Arial" w:eastAsia="Calibri" w:hAnsi="Arial" w:cs="Arial"/>
          <w:color w:val="000000" w:themeColor="text1"/>
        </w:rPr>
        <w:t xml:space="preserve">mobilization and temporary works, e.g., site hoarding, scaffold and signage, </w:t>
      </w:r>
      <w:del w:id="5" w:author="Palmer, Liz" w:date="2019-05-21T14:42:00Z">
        <w:r w:rsidRPr="001F57CE" w:rsidDel="00315CE6">
          <w:rPr>
            <w:rFonts w:ascii="Arial" w:eastAsia="Calibri" w:hAnsi="Arial" w:cs="Arial"/>
            <w:color w:val="000000" w:themeColor="text1"/>
          </w:rPr>
          <w:delText xml:space="preserve"> </w:delText>
        </w:r>
      </w:del>
      <w:r w:rsidRPr="001F57CE">
        <w:rPr>
          <w:rFonts w:ascii="Arial" w:eastAsia="Calibri" w:hAnsi="Arial" w:cs="Arial"/>
          <w:color w:val="000000" w:themeColor="text1"/>
        </w:rPr>
        <w:t xml:space="preserve">inspection dates, milestones for payment and quality processes. </w:t>
      </w:r>
    </w:p>
    <w:p w14:paraId="55299116"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Arial" w:hAnsi="Arial" w:cs="Arial"/>
        </w:rPr>
      </w:pPr>
      <w:r w:rsidRPr="001F57CE">
        <w:rPr>
          <w:rFonts w:ascii="Arial" w:eastAsia="Calibri" w:hAnsi="Arial" w:cs="Arial"/>
          <w:color w:val="000000" w:themeColor="text1"/>
        </w:rPr>
        <w:t xml:space="preserve">Suppliers are encouraged to indicate timelines for quality procedures e.g. curing of concrete </w:t>
      </w:r>
    </w:p>
    <w:p w14:paraId="36AFC964"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Arial" w:hAnsi="Arial" w:cs="Arial"/>
        </w:rPr>
      </w:pPr>
      <w:r w:rsidRPr="001F57CE">
        <w:rPr>
          <w:rFonts w:ascii="Arial" w:eastAsia="Calibri" w:hAnsi="Arial" w:cs="Arial"/>
          <w:color w:val="000000" w:themeColor="text1"/>
        </w:rPr>
        <w:t>Workplans should also include milestones for inspection e.g. steel re-enforcing and form work before casting concrete</w:t>
      </w:r>
      <w:r w:rsidRPr="001F57CE">
        <w:rPr>
          <w:rFonts w:ascii="Arial" w:hAnsi="Arial" w:cs="Arial"/>
        </w:rPr>
        <w:t xml:space="preserve"> </w:t>
      </w:r>
    </w:p>
    <w:p w14:paraId="10CDD759"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Arial" w:hAnsi="Arial" w:cs="Arial"/>
        </w:rPr>
      </w:pPr>
      <w:r w:rsidRPr="001F57CE">
        <w:rPr>
          <w:rFonts w:ascii="Arial" w:hAnsi="Arial" w:cs="Arial"/>
        </w:rPr>
        <w:t>The work plan should be included in the Bidder Response Document.</w:t>
      </w:r>
    </w:p>
    <w:p w14:paraId="43CB38E3"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Arial" w:hAnsi="Arial" w:cs="Arial"/>
        </w:rPr>
      </w:pPr>
      <w:r w:rsidRPr="001F57CE">
        <w:rPr>
          <w:rFonts w:ascii="Arial" w:hAnsi="Arial" w:cs="Arial"/>
        </w:rPr>
        <w:t>An example workplan layout is below, suppliers should use a similar format.</w:t>
      </w:r>
      <w:r w:rsidRPr="001F57CE">
        <w:rPr>
          <w:rFonts w:ascii="Arial" w:hAnsi="Arial" w:cs="Arial"/>
        </w:rPr>
        <w:br/>
      </w:r>
      <w:r w:rsidRPr="001F57CE">
        <w:rPr>
          <w:rFonts w:ascii="Arial" w:hAnsi="Arial" w:cs="Arial"/>
        </w:rPr>
        <w:br/>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10"/>
        <w:gridCol w:w="1723"/>
        <w:gridCol w:w="1276"/>
        <w:gridCol w:w="567"/>
        <w:gridCol w:w="567"/>
        <w:gridCol w:w="567"/>
        <w:gridCol w:w="567"/>
        <w:gridCol w:w="567"/>
        <w:gridCol w:w="567"/>
        <w:gridCol w:w="567"/>
        <w:gridCol w:w="567"/>
        <w:gridCol w:w="567"/>
        <w:gridCol w:w="567"/>
        <w:gridCol w:w="567"/>
        <w:gridCol w:w="567"/>
      </w:tblGrid>
      <w:tr w:rsidR="005A2381" w:rsidRPr="001F57CE" w14:paraId="5613246D" w14:textId="77777777" w:rsidTr="002E71BD">
        <w:trPr>
          <w:cantSplit/>
          <w:trHeight w:val="150"/>
          <w:jc w:val="center"/>
        </w:trPr>
        <w:tc>
          <w:tcPr>
            <w:tcW w:w="530" w:type="dxa"/>
            <w:vMerge w:val="restart"/>
            <w:tcBorders>
              <w:bottom w:val="single" w:sz="4" w:space="0" w:color="auto"/>
            </w:tcBorders>
            <w:shd w:val="clear" w:color="auto" w:fill="FF0000"/>
            <w:vAlign w:val="center"/>
          </w:tcPr>
          <w:p w14:paraId="66524836" w14:textId="77777777" w:rsidR="005A2381" w:rsidRPr="001F57CE" w:rsidRDefault="005A2381" w:rsidP="002E71BD">
            <w:pPr>
              <w:spacing w:after="0"/>
              <w:jc w:val="center"/>
              <w:rPr>
                <w:rFonts w:ascii="Arial" w:hAnsi="Arial" w:cs="Arial"/>
                <w:b/>
                <w:bCs/>
                <w:color w:val="FFFFFF" w:themeColor="background1"/>
                <w:sz w:val="18"/>
                <w:szCs w:val="18"/>
              </w:rPr>
            </w:pPr>
            <w:r w:rsidRPr="001F57CE">
              <w:rPr>
                <w:rFonts w:ascii="Arial" w:hAnsi="Arial" w:cs="Arial"/>
                <w:b/>
                <w:bCs/>
                <w:color w:val="FFFFFF" w:themeColor="background1"/>
                <w:sz w:val="18"/>
                <w:szCs w:val="18"/>
              </w:rPr>
              <w:t>NO</w:t>
            </w:r>
          </w:p>
        </w:tc>
        <w:tc>
          <w:tcPr>
            <w:tcW w:w="1733" w:type="dxa"/>
            <w:gridSpan w:val="2"/>
            <w:vMerge w:val="restart"/>
            <w:tcBorders>
              <w:bottom w:val="single" w:sz="4" w:space="0" w:color="auto"/>
            </w:tcBorders>
            <w:shd w:val="clear" w:color="auto" w:fill="FF0000"/>
            <w:vAlign w:val="center"/>
          </w:tcPr>
          <w:p w14:paraId="7DA92118" w14:textId="77777777" w:rsidR="005A2381" w:rsidRPr="001F57CE" w:rsidRDefault="005A2381" w:rsidP="002E71BD">
            <w:pPr>
              <w:spacing w:after="0"/>
              <w:jc w:val="center"/>
              <w:rPr>
                <w:rFonts w:ascii="Arial" w:hAnsi="Arial" w:cs="Arial"/>
                <w:b/>
                <w:bCs/>
                <w:color w:val="FFFFFF" w:themeColor="background1"/>
                <w:sz w:val="18"/>
                <w:szCs w:val="18"/>
              </w:rPr>
            </w:pPr>
            <w:r w:rsidRPr="001F57CE">
              <w:rPr>
                <w:rFonts w:ascii="Arial" w:hAnsi="Arial" w:cs="Arial"/>
                <w:b/>
                <w:bCs/>
                <w:color w:val="FFFFFF" w:themeColor="background1"/>
                <w:sz w:val="18"/>
                <w:szCs w:val="18"/>
              </w:rPr>
              <w:t>WORK ITEM</w:t>
            </w:r>
          </w:p>
        </w:tc>
        <w:tc>
          <w:tcPr>
            <w:tcW w:w="1276" w:type="dxa"/>
            <w:vMerge w:val="restart"/>
            <w:tcBorders>
              <w:bottom w:val="single" w:sz="4" w:space="0" w:color="auto"/>
            </w:tcBorders>
            <w:shd w:val="clear" w:color="auto" w:fill="FF0000"/>
            <w:vAlign w:val="center"/>
          </w:tcPr>
          <w:p w14:paraId="5C67A1FC" w14:textId="77777777" w:rsidR="005A2381" w:rsidRPr="001F57CE" w:rsidRDefault="005A2381" w:rsidP="002E71BD">
            <w:pPr>
              <w:spacing w:after="0"/>
              <w:jc w:val="center"/>
              <w:rPr>
                <w:rFonts w:ascii="Arial" w:hAnsi="Arial" w:cs="Arial"/>
                <w:b/>
                <w:bCs/>
                <w:color w:val="FFFFFF" w:themeColor="background1"/>
                <w:sz w:val="18"/>
                <w:szCs w:val="18"/>
              </w:rPr>
            </w:pPr>
            <w:r w:rsidRPr="001F57CE">
              <w:rPr>
                <w:rFonts w:ascii="Arial" w:hAnsi="Arial" w:cs="Arial"/>
                <w:b/>
                <w:bCs/>
                <w:color w:val="FFFFFF" w:themeColor="background1"/>
                <w:sz w:val="18"/>
                <w:szCs w:val="18"/>
              </w:rPr>
              <w:t>DURATION</w:t>
            </w:r>
          </w:p>
          <w:p w14:paraId="0EBE1B97" w14:textId="77777777" w:rsidR="005A2381" w:rsidRPr="001F57CE" w:rsidRDefault="005A2381" w:rsidP="002E71BD">
            <w:pPr>
              <w:spacing w:after="0"/>
              <w:jc w:val="center"/>
              <w:rPr>
                <w:rFonts w:ascii="Arial" w:hAnsi="Arial" w:cs="Arial"/>
                <w:b/>
                <w:bCs/>
                <w:color w:val="FFFFFF" w:themeColor="background1"/>
                <w:sz w:val="18"/>
                <w:szCs w:val="18"/>
              </w:rPr>
            </w:pPr>
            <w:r w:rsidRPr="001F57CE">
              <w:rPr>
                <w:rFonts w:ascii="Arial" w:hAnsi="Arial" w:cs="Arial"/>
                <w:b/>
                <w:bCs/>
                <w:color w:val="FFFFFF" w:themeColor="background1"/>
                <w:sz w:val="18"/>
                <w:szCs w:val="18"/>
              </w:rPr>
              <w:t>(Days)</w:t>
            </w:r>
          </w:p>
        </w:tc>
        <w:tc>
          <w:tcPr>
            <w:tcW w:w="2268" w:type="dxa"/>
            <w:gridSpan w:val="4"/>
            <w:tcBorders>
              <w:bottom w:val="single" w:sz="4" w:space="0" w:color="auto"/>
            </w:tcBorders>
            <w:shd w:val="clear" w:color="auto" w:fill="FF0000"/>
            <w:vAlign w:val="center"/>
          </w:tcPr>
          <w:p w14:paraId="2E351792" w14:textId="77777777" w:rsidR="005A2381" w:rsidRPr="001F57CE" w:rsidRDefault="005A2381" w:rsidP="002E71BD">
            <w:pPr>
              <w:pStyle w:val="Heading1"/>
              <w:keepLines w:val="0"/>
              <w:tabs>
                <w:tab w:val="left" w:pos="1418"/>
                <w:tab w:val="left" w:pos="2126"/>
                <w:tab w:val="left" w:pos="2835"/>
                <w:tab w:val="left" w:pos="3544"/>
                <w:tab w:val="left" w:pos="4253"/>
                <w:tab w:val="left" w:pos="4961"/>
                <w:tab w:val="left" w:pos="5670"/>
                <w:tab w:val="right" w:pos="8363"/>
              </w:tabs>
              <w:spacing w:before="0" w:line="280" w:lineRule="atLeast"/>
              <w:jc w:val="center"/>
              <w:rPr>
                <w:rFonts w:ascii="Arial" w:hAnsi="Arial" w:cs="Arial"/>
                <w:b/>
                <w:color w:val="FFFFFF" w:themeColor="background1"/>
                <w:sz w:val="18"/>
                <w:szCs w:val="18"/>
              </w:rPr>
            </w:pPr>
            <w:r w:rsidRPr="001F57CE">
              <w:rPr>
                <w:rFonts w:ascii="Arial" w:hAnsi="Arial" w:cs="Arial"/>
                <w:b/>
                <w:color w:val="FFFFFF" w:themeColor="background1"/>
                <w:sz w:val="18"/>
                <w:szCs w:val="18"/>
              </w:rPr>
              <w:t>MONTH 1</w:t>
            </w:r>
          </w:p>
        </w:tc>
        <w:tc>
          <w:tcPr>
            <w:tcW w:w="2268" w:type="dxa"/>
            <w:gridSpan w:val="4"/>
            <w:tcBorders>
              <w:bottom w:val="single" w:sz="4" w:space="0" w:color="auto"/>
            </w:tcBorders>
            <w:shd w:val="clear" w:color="auto" w:fill="FF0000"/>
            <w:vAlign w:val="center"/>
          </w:tcPr>
          <w:p w14:paraId="45D5F9DB" w14:textId="77777777" w:rsidR="005A2381" w:rsidRPr="001F57CE" w:rsidRDefault="005A2381" w:rsidP="002E71BD">
            <w:pPr>
              <w:pStyle w:val="Heading1"/>
              <w:keepLines w:val="0"/>
              <w:tabs>
                <w:tab w:val="left" w:pos="1418"/>
                <w:tab w:val="left" w:pos="2126"/>
                <w:tab w:val="left" w:pos="2835"/>
                <w:tab w:val="left" w:pos="3544"/>
                <w:tab w:val="left" w:pos="4253"/>
                <w:tab w:val="left" w:pos="4961"/>
                <w:tab w:val="left" w:pos="5670"/>
                <w:tab w:val="right" w:pos="8363"/>
              </w:tabs>
              <w:spacing w:before="0" w:line="280" w:lineRule="atLeast"/>
              <w:jc w:val="center"/>
              <w:rPr>
                <w:rFonts w:ascii="Arial" w:hAnsi="Arial" w:cs="Arial"/>
                <w:b/>
                <w:color w:val="FFFFFF" w:themeColor="background1"/>
                <w:sz w:val="18"/>
                <w:szCs w:val="18"/>
              </w:rPr>
            </w:pPr>
            <w:r w:rsidRPr="001F57CE">
              <w:rPr>
                <w:rFonts w:ascii="Arial" w:hAnsi="Arial" w:cs="Arial"/>
                <w:b/>
                <w:color w:val="FFFFFF" w:themeColor="background1"/>
                <w:sz w:val="18"/>
                <w:szCs w:val="18"/>
              </w:rPr>
              <w:t>MONTH 2</w:t>
            </w:r>
          </w:p>
        </w:tc>
        <w:tc>
          <w:tcPr>
            <w:tcW w:w="2268" w:type="dxa"/>
            <w:gridSpan w:val="4"/>
            <w:tcBorders>
              <w:bottom w:val="single" w:sz="4" w:space="0" w:color="auto"/>
            </w:tcBorders>
            <w:shd w:val="clear" w:color="auto" w:fill="FF0000"/>
            <w:vAlign w:val="center"/>
          </w:tcPr>
          <w:p w14:paraId="3CDF1AC7" w14:textId="77777777" w:rsidR="005A2381" w:rsidRPr="001F57CE" w:rsidRDefault="005A2381" w:rsidP="002E71BD">
            <w:pPr>
              <w:pStyle w:val="Heading1"/>
              <w:spacing w:before="0"/>
              <w:jc w:val="center"/>
              <w:rPr>
                <w:rFonts w:ascii="Arial" w:hAnsi="Arial" w:cs="Arial"/>
                <w:b/>
                <w:color w:val="FFFFFF" w:themeColor="background1"/>
                <w:sz w:val="18"/>
                <w:szCs w:val="18"/>
              </w:rPr>
            </w:pPr>
            <w:r w:rsidRPr="001F57CE">
              <w:rPr>
                <w:rFonts w:ascii="Arial" w:hAnsi="Arial" w:cs="Arial"/>
                <w:b/>
                <w:color w:val="FFFFFF" w:themeColor="background1"/>
                <w:sz w:val="18"/>
                <w:szCs w:val="18"/>
              </w:rPr>
              <w:t>MONTH 3</w:t>
            </w:r>
          </w:p>
        </w:tc>
      </w:tr>
      <w:tr w:rsidR="005A2381" w:rsidRPr="001F57CE" w14:paraId="28DA8201" w14:textId="77777777" w:rsidTr="002E71BD">
        <w:trPr>
          <w:cantSplit/>
          <w:trHeight w:val="45"/>
          <w:jc w:val="center"/>
        </w:trPr>
        <w:tc>
          <w:tcPr>
            <w:tcW w:w="530" w:type="dxa"/>
            <w:vMerge/>
            <w:vAlign w:val="center"/>
          </w:tcPr>
          <w:p w14:paraId="37694529" w14:textId="77777777" w:rsidR="005A2381" w:rsidRPr="001F57CE" w:rsidRDefault="005A2381" w:rsidP="005A2381">
            <w:pPr>
              <w:pStyle w:val="ListParagraph"/>
              <w:numPr>
                <w:ilvl w:val="0"/>
                <w:numId w:val="35"/>
              </w:numPr>
              <w:spacing w:after="0"/>
              <w:jc w:val="center"/>
              <w:rPr>
                <w:rFonts w:ascii="Arial" w:hAnsi="Arial" w:cs="Arial"/>
                <w:b/>
                <w:bCs/>
                <w:sz w:val="18"/>
                <w:szCs w:val="18"/>
              </w:rPr>
            </w:pPr>
          </w:p>
        </w:tc>
        <w:tc>
          <w:tcPr>
            <w:tcW w:w="1733" w:type="dxa"/>
            <w:gridSpan w:val="2"/>
            <w:vMerge/>
            <w:vAlign w:val="center"/>
          </w:tcPr>
          <w:p w14:paraId="5C8F0E62" w14:textId="77777777" w:rsidR="005A2381" w:rsidRPr="001F57CE" w:rsidRDefault="005A2381" w:rsidP="005A2381">
            <w:pPr>
              <w:pStyle w:val="ListParagraph"/>
              <w:numPr>
                <w:ilvl w:val="0"/>
                <w:numId w:val="35"/>
              </w:numPr>
              <w:spacing w:after="0"/>
              <w:jc w:val="center"/>
              <w:rPr>
                <w:rFonts w:ascii="Arial" w:hAnsi="Arial" w:cs="Arial"/>
                <w:b/>
                <w:bCs/>
                <w:sz w:val="18"/>
                <w:szCs w:val="18"/>
              </w:rPr>
            </w:pPr>
          </w:p>
        </w:tc>
        <w:tc>
          <w:tcPr>
            <w:tcW w:w="1276" w:type="dxa"/>
            <w:vMerge/>
            <w:vAlign w:val="center"/>
          </w:tcPr>
          <w:p w14:paraId="7727B34B" w14:textId="77777777" w:rsidR="005A2381" w:rsidRPr="001F57CE" w:rsidRDefault="005A2381" w:rsidP="005A2381">
            <w:pPr>
              <w:pStyle w:val="ListParagraph"/>
              <w:numPr>
                <w:ilvl w:val="0"/>
                <w:numId w:val="35"/>
              </w:numPr>
              <w:spacing w:after="0"/>
              <w:jc w:val="center"/>
              <w:rPr>
                <w:rFonts w:ascii="Arial" w:hAnsi="Arial" w:cs="Arial"/>
                <w:b/>
                <w:bCs/>
                <w:sz w:val="18"/>
                <w:szCs w:val="18"/>
              </w:rPr>
            </w:pPr>
          </w:p>
        </w:tc>
        <w:tc>
          <w:tcPr>
            <w:tcW w:w="567" w:type="dxa"/>
            <w:vAlign w:val="center"/>
          </w:tcPr>
          <w:p w14:paraId="49164173"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W1</w:t>
            </w:r>
          </w:p>
        </w:tc>
        <w:tc>
          <w:tcPr>
            <w:tcW w:w="567" w:type="dxa"/>
            <w:vAlign w:val="center"/>
          </w:tcPr>
          <w:p w14:paraId="75D9C6B2"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W2</w:t>
            </w:r>
          </w:p>
        </w:tc>
        <w:tc>
          <w:tcPr>
            <w:tcW w:w="567" w:type="dxa"/>
            <w:vAlign w:val="center"/>
          </w:tcPr>
          <w:p w14:paraId="3EA88669"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W3</w:t>
            </w:r>
          </w:p>
        </w:tc>
        <w:tc>
          <w:tcPr>
            <w:tcW w:w="567" w:type="dxa"/>
            <w:vAlign w:val="center"/>
          </w:tcPr>
          <w:p w14:paraId="62394BC6"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W4</w:t>
            </w:r>
          </w:p>
        </w:tc>
        <w:tc>
          <w:tcPr>
            <w:tcW w:w="567" w:type="dxa"/>
            <w:vAlign w:val="center"/>
          </w:tcPr>
          <w:p w14:paraId="4B1CDEC5"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W1</w:t>
            </w:r>
          </w:p>
        </w:tc>
        <w:tc>
          <w:tcPr>
            <w:tcW w:w="567" w:type="dxa"/>
            <w:vAlign w:val="center"/>
          </w:tcPr>
          <w:p w14:paraId="2D9AFE5D"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W2</w:t>
            </w:r>
          </w:p>
        </w:tc>
        <w:tc>
          <w:tcPr>
            <w:tcW w:w="567" w:type="dxa"/>
            <w:vAlign w:val="center"/>
          </w:tcPr>
          <w:p w14:paraId="2E1D049C"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W3</w:t>
            </w:r>
          </w:p>
        </w:tc>
        <w:tc>
          <w:tcPr>
            <w:tcW w:w="567" w:type="dxa"/>
            <w:vAlign w:val="center"/>
          </w:tcPr>
          <w:p w14:paraId="2A46B1CF"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W4</w:t>
            </w:r>
          </w:p>
        </w:tc>
        <w:tc>
          <w:tcPr>
            <w:tcW w:w="567" w:type="dxa"/>
            <w:vAlign w:val="center"/>
          </w:tcPr>
          <w:p w14:paraId="75202392"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W1</w:t>
            </w:r>
          </w:p>
        </w:tc>
        <w:tc>
          <w:tcPr>
            <w:tcW w:w="567" w:type="dxa"/>
            <w:vAlign w:val="center"/>
          </w:tcPr>
          <w:p w14:paraId="6D017BEB"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W2</w:t>
            </w:r>
          </w:p>
        </w:tc>
        <w:tc>
          <w:tcPr>
            <w:tcW w:w="567" w:type="dxa"/>
            <w:vAlign w:val="center"/>
          </w:tcPr>
          <w:p w14:paraId="6CFBC527"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W3</w:t>
            </w:r>
          </w:p>
        </w:tc>
        <w:tc>
          <w:tcPr>
            <w:tcW w:w="567" w:type="dxa"/>
            <w:vAlign w:val="center"/>
          </w:tcPr>
          <w:p w14:paraId="11C760D5"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W4</w:t>
            </w:r>
          </w:p>
        </w:tc>
      </w:tr>
      <w:tr w:rsidR="005A2381" w:rsidRPr="001F57CE" w14:paraId="43E11208" w14:textId="77777777" w:rsidTr="002E71BD">
        <w:trPr>
          <w:trHeight w:val="178"/>
          <w:jc w:val="center"/>
        </w:trPr>
        <w:tc>
          <w:tcPr>
            <w:tcW w:w="540" w:type="dxa"/>
            <w:gridSpan w:val="2"/>
            <w:vAlign w:val="center"/>
          </w:tcPr>
          <w:p w14:paraId="61BA23CC"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1</w:t>
            </w:r>
          </w:p>
        </w:tc>
        <w:tc>
          <w:tcPr>
            <w:tcW w:w="1723" w:type="dxa"/>
            <w:vAlign w:val="center"/>
          </w:tcPr>
          <w:p w14:paraId="3CFC353B"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Preliminaries</w:t>
            </w:r>
          </w:p>
        </w:tc>
        <w:tc>
          <w:tcPr>
            <w:tcW w:w="1276" w:type="dxa"/>
            <w:vAlign w:val="center"/>
          </w:tcPr>
          <w:p w14:paraId="3292F665"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4B0351FD" w14:textId="77777777" w:rsidR="005A2381" w:rsidRPr="001F57CE" w:rsidRDefault="005A2381" w:rsidP="002E71BD">
            <w:pPr>
              <w:spacing w:after="0"/>
              <w:jc w:val="center"/>
              <w:rPr>
                <w:rFonts w:ascii="Arial" w:hAnsi="Arial" w:cs="Arial"/>
                <w:b/>
                <w:bCs/>
                <w:color w:val="333333"/>
                <w:sz w:val="18"/>
                <w:szCs w:val="18"/>
              </w:rPr>
            </w:pPr>
          </w:p>
        </w:tc>
        <w:tc>
          <w:tcPr>
            <w:tcW w:w="567" w:type="dxa"/>
            <w:shd w:val="clear" w:color="auto" w:fill="FFFFFF" w:themeFill="background1"/>
            <w:vAlign w:val="center"/>
          </w:tcPr>
          <w:p w14:paraId="596D33D2"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4D69E21E"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vAlign w:val="center"/>
          </w:tcPr>
          <w:p w14:paraId="72148923"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8DE07AB"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8D8D9A7"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222ADCA"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771FB39"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ABF6F36"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D1A1240"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C3B24D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4008AFF" w14:textId="77777777" w:rsidR="005A2381" w:rsidRPr="001F57CE" w:rsidRDefault="005A2381" w:rsidP="002E71BD">
            <w:pPr>
              <w:spacing w:after="0"/>
              <w:jc w:val="center"/>
              <w:rPr>
                <w:rFonts w:ascii="Arial" w:hAnsi="Arial" w:cs="Arial"/>
                <w:b/>
                <w:bCs/>
                <w:sz w:val="18"/>
                <w:szCs w:val="18"/>
              </w:rPr>
            </w:pPr>
          </w:p>
        </w:tc>
      </w:tr>
      <w:tr w:rsidR="005A2381" w:rsidRPr="001F57CE" w14:paraId="76400335" w14:textId="77777777" w:rsidTr="002E71BD">
        <w:trPr>
          <w:trHeight w:val="178"/>
          <w:jc w:val="center"/>
        </w:trPr>
        <w:tc>
          <w:tcPr>
            <w:tcW w:w="530" w:type="dxa"/>
            <w:vAlign w:val="center"/>
          </w:tcPr>
          <w:p w14:paraId="2C7D9BFE"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2</w:t>
            </w:r>
          </w:p>
        </w:tc>
        <w:tc>
          <w:tcPr>
            <w:tcW w:w="1733" w:type="dxa"/>
            <w:gridSpan w:val="2"/>
            <w:vAlign w:val="center"/>
          </w:tcPr>
          <w:p w14:paraId="69D62601"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Temporary structures</w:t>
            </w:r>
          </w:p>
        </w:tc>
        <w:tc>
          <w:tcPr>
            <w:tcW w:w="1276" w:type="dxa"/>
            <w:vAlign w:val="center"/>
          </w:tcPr>
          <w:p w14:paraId="577CE02F"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6CB15386"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69DE1D75"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091D135C"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3B7C5B95"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CD22E95"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651E099"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E221895"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D160583"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0DE5652"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CA2588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B2C5EC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03E0483" w14:textId="77777777" w:rsidR="005A2381" w:rsidRPr="001F57CE" w:rsidRDefault="005A2381" w:rsidP="002E71BD">
            <w:pPr>
              <w:spacing w:after="0"/>
              <w:jc w:val="center"/>
              <w:rPr>
                <w:rFonts w:ascii="Arial" w:hAnsi="Arial" w:cs="Arial"/>
                <w:b/>
                <w:bCs/>
                <w:sz w:val="18"/>
                <w:szCs w:val="18"/>
              </w:rPr>
            </w:pPr>
          </w:p>
        </w:tc>
      </w:tr>
      <w:tr w:rsidR="005A2381" w:rsidRPr="001F57CE" w14:paraId="16C2433B" w14:textId="77777777" w:rsidTr="002E71BD">
        <w:trPr>
          <w:trHeight w:val="178"/>
          <w:jc w:val="center"/>
        </w:trPr>
        <w:tc>
          <w:tcPr>
            <w:tcW w:w="530" w:type="dxa"/>
            <w:vAlign w:val="center"/>
          </w:tcPr>
          <w:p w14:paraId="10C7FE7E"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3</w:t>
            </w:r>
          </w:p>
        </w:tc>
        <w:tc>
          <w:tcPr>
            <w:tcW w:w="1733" w:type="dxa"/>
            <w:gridSpan w:val="2"/>
            <w:vAlign w:val="center"/>
          </w:tcPr>
          <w:p w14:paraId="637AF386"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Mobilisation</w:t>
            </w:r>
          </w:p>
        </w:tc>
        <w:tc>
          <w:tcPr>
            <w:tcW w:w="1276" w:type="dxa"/>
            <w:vAlign w:val="center"/>
          </w:tcPr>
          <w:p w14:paraId="7EDD4E04"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0B06F6B4"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253305A0"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316B8160"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044F06D6"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6C5F3BE"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3249C1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E85C11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C4CED1D"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E314B00"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4171431"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46E89CB"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7FA92375" w14:textId="77777777" w:rsidR="005A2381" w:rsidRPr="001F57CE" w:rsidRDefault="005A2381" w:rsidP="002E71BD">
            <w:pPr>
              <w:spacing w:after="0"/>
              <w:jc w:val="center"/>
              <w:rPr>
                <w:rFonts w:ascii="Arial" w:hAnsi="Arial" w:cs="Arial"/>
                <w:b/>
                <w:bCs/>
                <w:sz w:val="18"/>
                <w:szCs w:val="18"/>
              </w:rPr>
            </w:pPr>
          </w:p>
        </w:tc>
      </w:tr>
      <w:tr w:rsidR="005A2381" w:rsidRPr="001F57CE" w14:paraId="6466522D" w14:textId="77777777" w:rsidTr="002E71BD">
        <w:trPr>
          <w:trHeight w:val="178"/>
          <w:jc w:val="center"/>
        </w:trPr>
        <w:tc>
          <w:tcPr>
            <w:tcW w:w="530" w:type="dxa"/>
            <w:vAlign w:val="center"/>
          </w:tcPr>
          <w:p w14:paraId="3599EE80"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4</w:t>
            </w:r>
          </w:p>
        </w:tc>
        <w:tc>
          <w:tcPr>
            <w:tcW w:w="1733" w:type="dxa"/>
            <w:gridSpan w:val="2"/>
            <w:vAlign w:val="center"/>
          </w:tcPr>
          <w:p w14:paraId="6D5F6396"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Sub structures</w:t>
            </w:r>
          </w:p>
        </w:tc>
        <w:tc>
          <w:tcPr>
            <w:tcW w:w="1276" w:type="dxa"/>
            <w:vAlign w:val="center"/>
          </w:tcPr>
          <w:p w14:paraId="7F7C6F71"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63CC4F4A"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300AB2DC"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257C67C2"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30A53C0B"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DFD3F2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76D5846"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8E02E61"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B5FF48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B34250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A7E26E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4A8760A"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DC547F6" w14:textId="77777777" w:rsidR="005A2381" w:rsidRPr="001F57CE" w:rsidRDefault="005A2381" w:rsidP="002E71BD">
            <w:pPr>
              <w:spacing w:after="0"/>
              <w:jc w:val="center"/>
              <w:rPr>
                <w:rFonts w:ascii="Arial" w:hAnsi="Arial" w:cs="Arial"/>
                <w:b/>
                <w:bCs/>
                <w:sz w:val="18"/>
                <w:szCs w:val="18"/>
              </w:rPr>
            </w:pPr>
          </w:p>
        </w:tc>
      </w:tr>
      <w:tr w:rsidR="005A2381" w:rsidRPr="001F57CE" w14:paraId="1E6D79AF" w14:textId="77777777" w:rsidTr="002E71BD">
        <w:trPr>
          <w:trHeight w:val="178"/>
          <w:jc w:val="center"/>
        </w:trPr>
        <w:tc>
          <w:tcPr>
            <w:tcW w:w="530" w:type="dxa"/>
            <w:vAlign w:val="center"/>
          </w:tcPr>
          <w:p w14:paraId="446B6FD3"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5</w:t>
            </w:r>
          </w:p>
        </w:tc>
        <w:tc>
          <w:tcPr>
            <w:tcW w:w="1733" w:type="dxa"/>
            <w:gridSpan w:val="2"/>
            <w:vAlign w:val="center"/>
          </w:tcPr>
          <w:p w14:paraId="68ADC592"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Superstructure</w:t>
            </w:r>
          </w:p>
        </w:tc>
        <w:tc>
          <w:tcPr>
            <w:tcW w:w="1276" w:type="dxa"/>
            <w:vAlign w:val="center"/>
          </w:tcPr>
          <w:p w14:paraId="6D815CA9"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16CCAB72"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44D9E531"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763A6C27"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3A540ED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5C99BD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26BF26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2401457"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F593827"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CCC153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C57ED00"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42BEE0B"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457FC0D" w14:textId="77777777" w:rsidR="005A2381" w:rsidRPr="001F57CE" w:rsidRDefault="005A2381" w:rsidP="002E71BD">
            <w:pPr>
              <w:spacing w:after="0"/>
              <w:jc w:val="center"/>
              <w:rPr>
                <w:rFonts w:ascii="Arial" w:hAnsi="Arial" w:cs="Arial"/>
                <w:b/>
                <w:bCs/>
                <w:sz w:val="18"/>
                <w:szCs w:val="18"/>
              </w:rPr>
            </w:pPr>
          </w:p>
        </w:tc>
      </w:tr>
      <w:tr w:rsidR="005A2381" w:rsidRPr="001F57CE" w14:paraId="204D2730" w14:textId="77777777" w:rsidTr="002E71BD">
        <w:trPr>
          <w:trHeight w:val="178"/>
          <w:jc w:val="center"/>
        </w:trPr>
        <w:tc>
          <w:tcPr>
            <w:tcW w:w="530" w:type="dxa"/>
            <w:vAlign w:val="center"/>
          </w:tcPr>
          <w:p w14:paraId="68E1E4D2"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6</w:t>
            </w:r>
          </w:p>
        </w:tc>
        <w:tc>
          <w:tcPr>
            <w:tcW w:w="1733" w:type="dxa"/>
            <w:gridSpan w:val="2"/>
            <w:vAlign w:val="center"/>
          </w:tcPr>
          <w:p w14:paraId="3D14399C"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Roof</w:t>
            </w:r>
          </w:p>
        </w:tc>
        <w:tc>
          <w:tcPr>
            <w:tcW w:w="1276" w:type="dxa"/>
            <w:vAlign w:val="center"/>
          </w:tcPr>
          <w:p w14:paraId="4BF2F009"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41EF655B"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181036F7"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41197294"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084D713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DFDB9A1"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9C71D1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6B4FA9D"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77FF3665"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4D6A6F9"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9D04FB0"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78DD361"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6F2EBCF" w14:textId="77777777" w:rsidR="005A2381" w:rsidRPr="001F57CE" w:rsidRDefault="005A2381" w:rsidP="002E71BD">
            <w:pPr>
              <w:spacing w:after="0"/>
              <w:jc w:val="center"/>
              <w:rPr>
                <w:rFonts w:ascii="Arial" w:hAnsi="Arial" w:cs="Arial"/>
                <w:b/>
                <w:bCs/>
                <w:sz w:val="18"/>
                <w:szCs w:val="18"/>
              </w:rPr>
            </w:pPr>
          </w:p>
        </w:tc>
      </w:tr>
      <w:tr w:rsidR="005A2381" w:rsidRPr="001F57CE" w14:paraId="620B7D01" w14:textId="77777777" w:rsidTr="002E71BD">
        <w:trPr>
          <w:trHeight w:val="178"/>
          <w:jc w:val="center"/>
        </w:trPr>
        <w:tc>
          <w:tcPr>
            <w:tcW w:w="530" w:type="dxa"/>
            <w:vAlign w:val="center"/>
          </w:tcPr>
          <w:p w14:paraId="4AE51EC0"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7</w:t>
            </w:r>
          </w:p>
        </w:tc>
        <w:tc>
          <w:tcPr>
            <w:tcW w:w="1733" w:type="dxa"/>
            <w:gridSpan w:val="2"/>
            <w:vAlign w:val="center"/>
          </w:tcPr>
          <w:p w14:paraId="52D97C13"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Finishing</w:t>
            </w:r>
          </w:p>
        </w:tc>
        <w:tc>
          <w:tcPr>
            <w:tcW w:w="1276" w:type="dxa"/>
            <w:vAlign w:val="center"/>
          </w:tcPr>
          <w:p w14:paraId="7C79B3F3"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63F96351"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716405F2"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254507DB"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644B289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261D086"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D897513"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D5D5648"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10C3F61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8C422A6"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7721BCA"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5FA0D3EC"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7EEDFC6" w14:textId="77777777" w:rsidR="005A2381" w:rsidRPr="001F57CE" w:rsidRDefault="005A2381" w:rsidP="002E71BD">
            <w:pPr>
              <w:spacing w:after="0"/>
              <w:jc w:val="center"/>
              <w:rPr>
                <w:rFonts w:ascii="Arial" w:hAnsi="Arial" w:cs="Arial"/>
                <w:b/>
                <w:bCs/>
                <w:sz w:val="18"/>
                <w:szCs w:val="18"/>
              </w:rPr>
            </w:pPr>
          </w:p>
        </w:tc>
      </w:tr>
      <w:tr w:rsidR="005A2381" w:rsidRPr="001F57CE" w14:paraId="7BB5A7A7" w14:textId="77777777" w:rsidTr="002E71BD">
        <w:trPr>
          <w:trHeight w:val="178"/>
          <w:jc w:val="center"/>
        </w:trPr>
        <w:tc>
          <w:tcPr>
            <w:tcW w:w="530" w:type="dxa"/>
            <w:vAlign w:val="center"/>
          </w:tcPr>
          <w:p w14:paraId="6DC7738A"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8</w:t>
            </w:r>
          </w:p>
        </w:tc>
        <w:tc>
          <w:tcPr>
            <w:tcW w:w="1733" w:type="dxa"/>
            <w:gridSpan w:val="2"/>
            <w:vAlign w:val="center"/>
          </w:tcPr>
          <w:p w14:paraId="17A86FB8" w14:textId="77777777" w:rsidR="005A2381" w:rsidRPr="001F57CE" w:rsidRDefault="005A2381" w:rsidP="002E71BD">
            <w:pPr>
              <w:spacing w:after="0"/>
              <w:jc w:val="center"/>
              <w:rPr>
                <w:rFonts w:ascii="Arial" w:hAnsi="Arial" w:cs="Arial"/>
                <w:b/>
                <w:bCs/>
                <w:sz w:val="18"/>
                <w:szCs w:val="18"/>
              </w:rPr>
            </w:pPr>
            <w:r w:rsidRPr="001F57CE">
              <w:rPr>
                <w:rFonts w:ascii="Arial" w:hAnsi="Arial" w:cs="Arial"/>
                <w:b/>
                <w:bCs/>
                <w:sz w:val="18"/>
                <w:szCs w:val="18"/>
              </w:rPr>
              <w:t>Handover / completion date</w:t>
            </w:r>
          </w:p>
        </w:tc>
        <w:tc>
          <w:tcPr>
            <w:tcW w:w="1276" w:type="dxa"/>
            <w:vAlign w:val="center"/>
          </w:tcPr>
          <w:p w14:paraId="33D29F9D" w14:textId="77777777" w:rsidR="005A2381" w:rsidRPr="001F57CE" w:rsidRDefault="005A2381" w:rsidP="002E71BD">
            <w:pPr>
              <w:spacing w:after="0"/>
              <w:jc w:val="center"/>
              <w:rPr>
                <w:rFonts w:ascii="Arial" w:hAnsi="Arial" w:cs="Arial"/>
                <w:b/>
                <w:bCs/>
                <w:sz w:val="18"/>
                <w:szCs w:val="18"/>
              </w:rPr>
            </w:pPr>
          </w:p>
        </w:tc>
        <w:tc>
          <w:tcPr>
            <w:tcW w:w="567" w:type="dxa"/>
            <w:shd w:val="clear" w:color="auto" w:fill="FFFFFF" w:themeFill="background1"/>
            <w:vAlign w:val="center"/>
          </w:tcPr>
          <w:p w14:paraId="32422599"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2EA93713"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2CB29B3C" w14:textId="77777777" w:rsidR="005A2381" w:rsidRPr="001F57CE" w:rsidRDefault="005A2381" w:rsidP="002E71BD">
            <w:pPr>
              <w:spacing w:after="0"/>
              <w:jc w:val="center"/>
              <w:rPr>
                <w:rFonts w:ascii="Arial" w:hAnsi="Arial" w:cs="Arial"/>
                <w:b/>
                <w:bCs/>
                <w:color w:val="333333"/>
                <w:sz w:val="18"/>
                <w:szCs w:val="18"/>
                <w:highlight w:val="lightGray"/>
              </w:rPr>
            </w:pPr>
          </w:p>
        </w:tc>
        <w:tc>
          <w:tcPr>
            <w:tcW w:w="567" w:type="dxa"/>
            <w:shd w:val="clear" w:color="auto" w:fill="FFFFFF" w:themeFill="background1"/>
            <w:vAlign w:val="center"/>
          </w:tcPr>
          <w:p w14:paraId="5AFA23A3"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4936120F"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A5FAE3A"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3ABCCAD"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70D7C802"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2120F9A7"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09163824"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34746098" w14:textId="77777777" w:rsidR="005A2381" w:rsidRPr="001F57CE" w:rsidRDefault="005A2381" w:rsidP="002E71BD">
            <w:pPr>
              <w:spacing w:after="0"/>
              <w:jc w:val="center"/>
              <w:rPr>
                <w:rFonts w:ascii="Arial" w:hAnsi="Arial" w:cs="Arial"/>
                <w:b/>
                <w:bCs/>
                <w:sz w:val="18"/>
                <w:szCs w:val="18"/>
              </w:rPr>
            </w:pPr>
          </w:p>
        </w:tc>
        <w:tc>
          <w:tcPr>
            <w:tcW w:w="567" w:type="dxa"/>
            <w:vAlign w:val="center"/>
          </w:tcPr>
          <w:p w14:paraId="6FAA84CD" w14:textId="77777777" w:rsidR="005A2381" w:rsidRPr="001F57CE" w:rsidRDefault="005A2381" w:rsidP="002E71BD">
            <w:pPr>
              <w:spacing w:after="0"/>
              <w:jc w:val="center"/>
              <w:rPr>
                <w:rFonts w:ascii="Arial" w:hAnsi="Arial" w:cs="Arial"/>
                <w:b/>
                <w:bCs/>
                <w:sz w:val="18"/>
                <w:szCs w:val="18"/>
              </w:rPr>
            </w:pPr>
          </w:p>
        </w:tc>
      </w:tr>
    </w:tbl>
    <w:p w14:paraId="02EDA330" w14:textId="77777777" w:rsidR="005A2381" w:rsidRPr="001F57CE" w:rsidRDefault="005A2381" w:rsidP="005A2381">
      <w:pPr>
        <w:pStyle w:val="ListParagraph"/>
        <w:spacing w:after="0" w:line="276" w:lineRule="auto"/>
        <w:rPr>
          <w:rFonts w:ascii="Arial" w:hAnsi="Arial" w:cs="Arial"/>
          <w:b/>
          <w:bCs/>
        </w:rPr>
      </w:pPr>
    </w:p>
    <w:p w14:paraId="719A231B" w14:textId="77777777" w:rsidR="005A2381" w:rsidRPr="001F57CE" w:rsidRDefault="005A2381" w:rsidP="005A2381">
      <w:pPr>
        <w:pStyle w:val="ListParagraph"/>
        <w:spacing w:after="0" w:line="276" w:lineRule="auto"/>
        <w:rPr>
          <w:rFonts w:ascii="Arial" w:hAnsi="Arial" w:cs="Arial"/>
          <w:b/>
          <w:bCs/>
        </w:rPr>
      </w:pPr>
    </w:p>
    <w:p w14:paraId="4141A544" w14:textId="77777777" w:rsidR="005A2381" w:rsidRPr="001F57CE" w:rsidRDefault="005A2381" w:rsidP="005A2381">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284"/>
        <w:rPr>
          <w:rFonts w:ascii="Arial" w:hAnsi="Arial" w:cs="Arial"/>
          <w:b/>
          <w:bCs/>
        </w:rPr>
      </w:pPr>
      <w:r w:rsidRPr="001F57CE">
        <w:rPr>
          <w:rFonts w:ascii="Arial" w:hAnsi="Arial" w:cs="Arial"/>
          <w:b/>
          <w:bCs/>
        </w:rPr>
        <w:t>Method Statement</w:t>
      </w:r>
    </w:p>
    <w:p w14:paraId="0E6E062F"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567"/>
        <w:rPr>
          <w:rFonts w:ascii="Arial" w:eastAsia="Calibri" w:hAnsi="Arial" w:cs="Arial"/>
          <w:color w:val="000000" w:themeColor="text1"/>
        </w:rPr>
      </w:pPr>
      <w:r w:rsidRPr="001F57CE">
        <w:rPr>
          <w:rFonts w:ascii="Arial" w:eastAsia="Calibri" w:hAnsi="Arial" w:cs="Arial"/>
          <w:color w:val="000000" w:themeColor="text1"/>
        </w:rPr>
        <w:t xml:space="preserve">It is expected that suppliers should provide a Method Statement as part of the their response and should as minimum include the following content: </w:t>
      </w:r>
      <w:r w:rsidRPr="001F57CE">
        <w:rPr>
          <w:rFonts w:ascii="Arial" w:eastAsia="Calibri" w:hAnsi="Arial" w:cs="Arial"/>
          <w:color w:val="000000" w:themeColor="text1"/>
        </w:rPr>
        <w:br/>
        <w:t>- Brief description of the works, task or process</w:t>
      </w:r>
      <w:r w:rsidRPr="001F57CE">
        <w:rPr>
          <w:rFonts w:ascii="Arial" w:eastAsia="Calibri" w:hAnsi="Arial" w:cs="Arial"/>
          <w:color w:val="000000" w:themeColor="text1"/>
        </w:rPr>
        <w:br/>
        <w:t>- Start and completion dates</w:t>
      </w:r>
      <w:r w:rsidRPr="001F57CE">
        <w:rPr>
          <w:rFonts w:ascii="Arial" w:eastAsia="Calibri" w:hAnsi="Arial" w:cs="Arial"/>
          <w:color w:val="000000" w:themeColor="text1"/>
        </w:rPr>
        <w:br/>
        <w:t>- Site contact details including an in an emergency contact</w:t>
      </w:r>
      <w:r w:rsidRPr="001F57CE">
        <w:rPr>
          <w:rFonts w:ascii="Arial" w:eastAsia="Calibri" w:hAnsi="Arial" w:cs="Arial"/>
          <w:color w:val="000000" w:themeColor="text1"/>
        </w:rPr>
        <w:br/>
        <w:t>- Summary of known hazards and control measures to mitigate</w:t>
      </w:r>
      <w:r w:rsidRPr="001F57CE">
        <w:rPr>
          <w:rFonts w:ascii="Arial" w:eastAsia="Calibri" w:hAnsi="Arial" w:cs="Arial"/>
          <w:color w:val="000000" w:themeColor="text1"/>
        </w:rPr>
        <w:br/>
        <w:t>- Personal protective equipment (PPE) that is mandated for labourers to wear for the duration of the project</w:t>
      </w:r>
      <w:r w:rsidRPr="001F57CE">
        <w:rPr>
          <w:rFonts w:ascii="Arial" w:eastAsia="Calibri" w:hAnsi="Arial" w:cs="Arial"/>
          <w:color w:val="000000" w:themeColor="text1"/>
        </w:rPr>
        <w:br/>
        <w:t>- Applicable environmental or quality procedures</w:t>
      </w:r>
      <w:r w:rsidRPr="001F57CE">
        <w:rPr>
          <w:rFonts w:ascii="Arial" w:eastAsia="Calibri" w:hAnsi="Arial" w:cs="Arial"/>
          <w:color w:val="000000" w:themeColor="text1"/>
        </w:rPr>
        <w:br/>
        <w:t>- Statement of actions that must be taken to ensure the tasks can be performed safely</w:t>
      </w:r>
      <w:r w:rsidRPr="001F57CE">
        <w:rPr>
          <w:rFonts w:ascii="Arial" w:eastAsia="Calibri" w:hAnsi="Arial" w:cs="Arial"/>
          <w:color w:val="000000" w:themeColor="text1"/>
        </w:rPr>
        <w:br/>
        <w:t>- Total lead time</w:t>
      </w:r>
      <w:r w:rsidRPr="001F57CE">
        <w:rPr>
          <w:rFonts w:ascii="Arial" w:eastAsia="Calibri" w:hAnsi="Arial" w:cs="Arial"/>
          <w:color w:val="000000" w:themeColor="text1"/>
        </w:rPr>
        <w:br/>
        <w:t>- Mobilization and procurement / sourcing or materials. In particular provide information about supplier selection, transportation requirements and recognition of site specific constraints to be overcome e.g. rocky ground).</w:t>
      </w:r>
    </w:p>
    <w:p w14:paraId="2DF002CE"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567"/>
        <w:rPr>
          <w:rFonts w:ascii="Arial" w:eastAsia="Calibri" w:hAnsi="Arial" w:cs="Arial"/>
          <w:color w:val="000000" w:themeColor="text1"/>
        </w:rPr>
      </w:pPr>
      <w:r w:rsidRPr="001F57CE">
        <w:rPr>
          <w:rFonts w:ascii="Arial" w:eastAsia="Calibri" w:hAnsi="Arial" w:cs="Arial"/>
          <w:color w:val="000000" w:themeColor="text1"/>
        </w:rPr>
        <w:t>Method statement for site safety protocol should include as minimum:</w:t>
      </w:r>
    </w:p>
    <w:p w14:paraId="6BA8687B" w14:textId="77777777" w:rsidR="005A2381" w:rsidRPr="001F57CE" w:rsidRDefault="005A2381" w:rsidP="005A2381">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Arial" w:eastAsia="Calibri" w:hAnsi="Arial" w:cs="Arial"/>
          <w:color w:val="000000" w:themeColor="text1"/>
        </w:rPr>
      </w:pPr>
      <w:r w:rsidRPr="001F57CE">
        <w:rPr>
          <w:rFonts w:ascii="Arial" w:eastAsia="Calibri" w:hAnsi="Arial" w:cs="Arial"/>
          <w:color w:val="000000" w:themeColor="text1"/>
        </w:rPr>
        <w:t>Protection of site, staff and visitors</w:t>
      </w:r>
    </w:p>
    <w:p w14:paraId="36BD3A1C" w14:textId="77777777" w:rsidR="005A2381" w:rsidRPr="001F57CE" w:rsidRDefault="005A2381" w:rsidP="005A2381">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Arial" w:eastAsia="Calibri" w:hAnsi="Arial" w:cs="Arial"/>
          <w:color w:val="000000" w:themeColor="text1"/>
        </w:rPr>
      </w:pPr>
      <w:r w:rsidRPr="001F57CE">
        <w:rPr>
          <w:rFonts w:ascii="Arial" w:eastAsia="Calibri" w:hAnsi="Arial" w:cs="Arial"/>
          <w:color w:val="000000" w:themeColor="text1"/>
        </w:rPr>
        <w:t>Health and safety on site</w:t>
      </w:r>
    </w:p>
    <w:p w14:paraId="146B0EBA" w14:textId="77777777" w:rsidR="005A2381" w:rsidRPr="001F57CE" w:rsidRDefault="005A2381" w:rsidP="005A2381">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Arial" w:eastAsia="Calibri" w:hAnsi="Arial" w:cs="Arial"/>
          <w:color w:val="000000" w:themeColor="text1"/>
        </w:rPr>
      </w:pPr>
      <w:r w:rsidRPr="001F57CE">
        <w:rPr>
          <w:rFonts w:ascii="Arial" w:eastAsia="Calibri" w:hAnsi="Arial" w:cs="Arial"/>
          <w:color w:val="000000" w:themeColor="text1"/>
        </w:rPr>
        <w:t>Signage</w:t>
      </w:r>
    </w:p>
    <w:p w14:paraId="6A20C524" w14:textId="77777777" w:rsidR="005A2381" w:rsidRPr="001F57CE" w:rsidRDefault="005A2381" w:rsidP="005A2381">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Arial" w:eastAsia="Calibri" w:hAnsi="Arial" w:cs="Arial"/>
          <w:color w:val="000000" w:themeColor="text1"/>
        </w:rPr>
      </w:pPr>
      <w:r w:rsidRPr="001F57CE">
        <w:rPr>
          <w:rFonts w:ascii="Arial" w:eastAsia="Calibri" w:hAnsi="Arial" w:cs="Arial"/>
          <w:color w:val="000000" w:themeColor="text1"/>
        </w:rPr>
        <w:t>Traffic calming</w:t>
      </w:r>
    </w:p>
    <w:p w14:paraId="0637F28A" w14:textId="77777777" w:rsidR="005A2381" w:rsidRPr="001F57CE" w:rsidRDefault="005A2381" w:rsidP="005A2381">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Arial" w:eastAsia="Calibri" w:hAnsi="Arial" w:cs="Arial"/>
          <w:color w:val="000000" w:themeColor="text1"/>
        </w:rPr>
      </w:pPr>
      <w:r w:rsidRPr="001F57CE">
        <w:rPr>
          <w:rFonts w:ascii="Arial" w:eastAsia="Calibri" w:hAnsi="Arial" w:cs="Arial"/>
          <w:color w:val="000000" w:themeColor="text1"/>
        </w:rPr>
        <w:t>Incident reporting.</w:t>
      </w:r>
      <w:r w:rsidRPr="001F57CE">
        <w:rPr>
          <w:rFonts w:ascii="Arial" w:eastAsia="Calibri" w:hAnsi="Arial" w:cs="Arial"/>
          <w:color w:val="000000" w:themeColor="text1"/>
        </w:rPr>
        <w:br/>
      </w:r>
      <w:r w:rsidRPr="001F57CE">
        <w:rPr>
          <w:rFonts w:ascii="Arial" w:eastAsia="Calibri" w:hAnsi="Arial" w:cs="Arial"/>
          <w:color w:val="000000" w:themeColor="text1"/>
        </w:rPr>
        <w:br/>
      </w:r>
    </w:p>
    <w:p w14:paraId="2B60404C" w14:textId="77777777" w:rsidR="005A2381" w:rsidRPr="001F57CE" w:rsidRDefault="005A2381" w:rsidP="005A2381">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284"/>
        <w:rPr>
          <w:rFonts w:ascii="Arial" w:eastAsia="Calibri" w:hAnsi="Arial" w:cs="Arial"/>
          <w:color w:val="000000" w:themeColor="text1"/>
        </w:rPr>
      </w:pPr>
      <w:r w:rsidRPr="001F57CE">
        <w:rPr>
          <w:rFonts w:ascii="Arial" w:hAnsi="Arial" w:cs="Arial"/>
          <w:b/>
          <w:bCs/>
        </w:rPr>
        <w:lastRenderedPageBreak/>
        <w:t>Drawings, Bill of Quantities and Specifications</w:t>
      </w:r>
    </w:p>
    <w:p w14:paraId="268F64E0" w14:textId="77777777" w:rsidR="005A2381" w:rsidRPr="001F57CE" w:rsidRDefault="005A2381" w:rsidP="005A2381">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567"/>
        <w:rPr>
          <w:rFonts w:ascii="Arial" w:hAnsi="Arial" w:cs="Arial"/>
          <w:b/>
          <w:bCs/>
        </w:rPr>
      </w:pPr>
      <w:r w:rsidRPr="001F57CE">
        <w:rPr>
          <w:rFonts w:ascii="Arial" w:hAnsi="Arial" w:cs="Arial"/>
          <w:bCs/>
        </w:rPr>
        <w:t>Suppliers should familiarise themselves with all the documentation (drawings and bill of quantities (BOQ) for the works) provided to ensure their priced bid is in accordance with the designs, BOQ and specifications</w:t>
      </w:r>
    </w:p>
    <w:p w14:paraId="6F026454"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47C2CE25"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9AE153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74B5F5DE"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8D33BF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71D3CA90"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6316473"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90E8102"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1B2346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70783AAB"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75BB70B"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75E0F7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65FA6BE"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D66FC22"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82E605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5EE98DE9"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9F2F9BC"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6E5517E"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57FD2FE9"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276186F3"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0222AFF"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68C19C6F"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6B0CF1A8"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C9E82C9"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431CC0BB"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270C322"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701F6453"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C437F4B"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3816E80D"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2C0BF5A0"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212EF02A"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0CF238BE"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59EC8223"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5854FC33" w14:textId="77777777" w:rsidR="005A2381" w:rsidRDefault="005A2381" w:rsidP="00022457">
      <w:pPr>
        <w:pStyle w:val="ListParagraph"/>
        <w:spacing w:after="0"/>
        <w:ind w:left="360"/>
        <w:rPr>
          <w:rFonts w:asciiTheme="minorBidi" w:eastAsiaTheme="majorEastAsia" w:hAnsiTheme="minorBidi"/>
          <w:b/>
          <w:color w:val="000000" w:themeColor="text1"/>
          <w:sz w:val="24"/>
        </w:rPr>
      </w:pPr>
    </w:p>
    <w:p w14:paraId="1C2B659D" w14:textId="77777777" w:rsidR="005A2381" w:rsidRPr="00107FDE" w:rsidRDefault="005A2381" w:rsidP="00022457">
      <w:pPr>
        <w:pStyle w:val="ListParagraph"/>
        <w:spacing w:after="0"/>
        <w:ind w:left="360"/>
        <w:rPr>
          <w:rFonts w:asciiTheme="minorBidi" w:eastAsiaTheme="majorEastAsia" w:hAnsiTheme="minorBidi"/>
          <w:b/>
          <w:color w:val="000000" w:themeColor="text1"/>
          <w:sz w:val="24"/>
        </w:rPr>
      </w:pPr>
    </w:p>
    <w:p w14:paraId="28704550" w14:textId="77777777" w:rsidR="003D0E04" w:rsidRDefault="003D0E04">
      <w:pPr>
        <w:rPr>
          <w:rFonts w:asciiTheme="minorBidi" w:eastAsiaTheme="majorEastAsia" w:hAnsiTheme="minorBidi"/>
          <w:b/>
          <w:color w:val="000000" w:themeColor="text1"/>
          <w:sz w:val="28"/>
          <w:szCs w:val="22"/>
        </w:rPr>
      </w:pPr>
      <w:r>
        <w:rPr>
          <w:rFonts w:asciiTheme="minorBidi" w:hAnsiTheme="minorBidi"/>
          <w:b/>
          <w:color w:val="000000" w:themeColor="text1"/>
          <w:sz w:val="28"/>
          <w:szCs w:val="22"/>
        </w:rPr>
        <w:br w:type="page"/>
      </w:r>
    </w:p>
    <w:p w14:paraId="22DA6B3B" w14:textId="5B3C03F2" w:rsidR="00301A30" w:rsidRPr="00107FDE" w:rsidRDefault="00A12A91" w:rsidP="00AA3D36">
      <w:pPr>
        <w:pStyle w:val="Heading1"/>
        <w:spacing w:before="0" w:line="276" w:lineRule="auto"/>
        <w:ind w:left="709" w:hanging="708"/>
        <w:jc w:val="center"/>
        <w:rPr>
          <w:rFonts w:asciiTheme="minorBidi" w:hAnsiTheme="minorBidi" w:cstheme="minorBidi"/>
          <w:b/>
          <w:color w:val="000000" w:themeColor="text1"/>
          <w:sz w:val="28"/>
          <w:szCs w:val="22"/>
        </w:rPr>
      </w:pPr>
      <w:r w:rsidRPr="00107FDE">
        <w:rPr>
          <w:rFonts w:asciiTheme="minorBidi" w:hAnsiTheme="minorBidi" w:cstheme="minorBidi"/>
          <w:b/>
          <w:color w:val="000000" w:themeColor="text1"/>
          <w:sz w:val="28"/>
          <w:szCs w:val="22"/>
        </w:rPr>
        <w:lastRenderedPageBreak/>
        <w:t>PART 3 – BIDDER RESPONSE DOCUMENT</w:t>
      </w:r>
    </w:p>
    <w:p w14:paraId="305083FC" w14:textId="77777777" w:rsidR="00AA3D36" w:rsidRPr="00107FDE" w:rsidRDefault="00AA3D36" w:rsidP="00AA3D36">
      <w:pPr>
        <w:spacing w:after="0" w:line="276" w:lineRule="auto"/>
        <w:rPr>
          <w:rFonts w:asciiTheme="minorBidi" w:hAnsiTheme="minorBidi"/>
        </w:rPr>
      </w:pPr>
    </w:p>
    <w:p w14:paraId="1BE43450" w14:textId="77777777" w:rsidR="0089569C" w:rsidRPr="00107FDE" w:rsidRDefault="0089569C" w:rsidP="00C42610">
      <w:pPr>
        <w:pStyle w:val="ListParagraph"/>
        <w:numPr>
          <w:ilvl w:val="0"/>
          <w:numId w:val="8"/>
        </w:numPr>
        <w:spacing w:after="0" w:line="276" w:lineRule="auto"/>
        <w:rPr>
          <w:rFonts w:asciiTheme="minorBidi" w:hAnsiTheme="minorBidi"/>
          <w:b/>
          <w:color w:val="FF0000"/>
        </w:rPr>
      </w:pPr>
      <w:r w:rsidRPr="00107FDE">
        <w:rPr>
          <w:rFonts w:asciiTheme="minorBidi" w:hAnsiTheme="minorBidi"/>
          <w:b/>
          <w:color w:val="FF0000"/>
        </w:rPr>
        <w:t>INTRODUCTION</w:t>
      </w:r>
    </w:p>
    <w:p w14:paraId="1CB7ABC5" w14:textId="77777777" w:rsidR="00E8626C" w:rsidRPr="00107FDE" w:rsidRDefault="00E8626C" w:rsidP="00E8626C">
      <w:pPr>
        <w:pStyle w:val="ListParagraph"/>
        <w:spacing w:after="0" w:line="276" w:lineRule="auto"/>
        <w:ind w:left="361"/>
        <w:rPr>
          <w:rFonts w:asciiTheme="minorBidi" w:hAnsiTheme="minorBidi"/>
          <w:b/>
          <w:color w:val="FF0000"/>
        </w:rPr>
      </w:pPr>
    </w:p>
    <w:p w14:paraId="4D455BB7" w14:textId="196ABEF5" w:rsidR="00967809" w:rsidRPr="00107FDE" w:rsidRDefault="00301A30" w:rsidP="00AA3D36">
      <w:pPr>
        <w:spacing w:after="0" w:line="276" w:lineRule="auto"/>
        <w:rPr>
          <w:rFonts w:asciiTheme="minorBidi" w:hAnsiTheme="minorBidi"/>
        </w:rPr>
      </w:pPr>
      <w:r w:rsidRPr="00107FDE">
        <w:rPr>
          <w:rFonts w:asciiTheme="minorBidi" w:hAnsiTheme="minorBidi"/>
        </w:rPr>
        <w:t xml:space="preserve">This </w:t>
      </w:r>
      <w:r w:rsidR="00D0422C" w:rsidRPr="00107FDE">
        <w:rPr>
          <w:rFonts w:asciiTheme="minorBidi" w:hAnsiTheme="minorBidi"/>
        </w:rPr>
        <w:t xml:space="preserve">document </w:t>
      </w:r>
      <w:r w:rsidR="00D0422C" w:rsidRPr="00107FDE">
        <w:rPr>
          <w:rFonts w:asciiTheme="minorBidi" w:hAnsiTheme="minorBidi"/>
          <w:b/>
        </w:rPr>
        <w:t>MUST BE USED</w:t>
      </w:r>
      <w:r w:rsidRPr="00107FDE">
        <w:rPr>
          <w:rFonts w:asciiTheme="minorBidi" w:hAnsiTheme="minorBidi"/>
        </w:rPr>
        <w:t xml:space="preserve"> by</w:t>
      </w:r>
      <w:r w:rsidR="008374FB" w:rsidRPr="00107FDE">
        <w:rPr>
          <w:rFonts w:asciiTheme="minorBidi" w:hAnsiTheme="minorBidi"/>
        </w:rPr>
        <w:t xml:space="preserve"> </w:t>
      </w:r>
      <w:r w:rsidR="0089569C" w:rsidRPr="00107FDE">
        <w:rPr>
          <w:rFonts w:asciiTheme="minorBidi" w:hAnsiTheme="minorBidi"/>
        </w:rPr>
        <w:t>Bidders wishing to submit a</w:t>
      </w:r>
      <w:r w:rsidR="00D0422C" w:rsidRPr="00107FDE">
        <w:rPr>
          <w:rFonts w:asciiTheme="minorBidi" w:hAnsiTheme="minorBidi"/>
        </w:rPr>
        <w:t xml:space="preserve"> bid</w:t>
      </w:r>
      <w:r w:rsidR="007C4A7B" w:rsidRPr="00107FDE">
        <w:rPr>
          <w:rFonts w:asciiTheme="minorBidi" w:hAnsiTheme="minorBidi"/>
        </w:rPr>
        <w:t xml:space="preserve">. </w:t>
      </w:r>
      <w:r w:rsidR="00D0422C" w:rsidRPr="00107FDE">
        <w:rPr>
          <w:rFonts w:asciiTheme="minorBidi" w:hAnsiTheme="minorBidi"/>
        </w:rPr>
        <w:t>It is linked into 5 sections detailed below:</w:t>
      </w:r>
      <w:r w:rsidR="0089569C" w:rsidRPr="00107FDE">
        <w:rPr>
          <w:rFonts w:asciiTheme="minorBidi" w:hAnsiTheme="minorBidi"/>
        </w:rPr>
        <w:t xml:space="preserve"> </w:t>
      </w:r>
    </w:p>
    <w:p w14:paraId="78DC4954" w14:textId="77777777" w:rsidR="00AA3D36" w:rsidRPr="00107FDE" w:rsidRDefault="00AA3D36" w:rsidP="00AA3D36">
      <w:pPr>
        <w:spacing w:after="0" w:line="276" w:lineRule="auto"/>
        <w:rPr>
          <w:rFonts w:asciiTheme="minorBidi" w:hAnsiTheme="minorBidi"/>
        </w:rPr>
      </w:pPr>
    </w:p>
    <w:p w14:paraId="3BFCE5E7" w14:textId="4F77E8E4" w:rsidR="0077613D" w:rsidRPr="00107FDE" w:rsidRDefault="00000000" w:rsidP="00C42610">
      <w:pPr>
        <w:pStyle w:val="ListParagraph"/>
        <w:numPr>
          <w:ilvl w:val="0"/>
          <w:numId w:val="6"/>
        </w:numPr>
        <w:spacing w:after="0" w:line="276" w:lineRule="auto"/>
        <w:rPr>
          <w:rFonts w:asciiTheme="minorBidi" w:hAnsiTheme="minorBidi"/>
        </w:rPr>
      </w:pPr>
      <w:hyperlink w:anchor="_SECTION_2:_ESSENTIAL" w:history="1">
        <w:r w:rsidR="0089569C" w:rsidRPr="00107FDE">
          <w:rPr>
            <w:rStyle w:val="Hyperlink"/>
            <w:rFonts w:asciiTheme="minorBidi" w:hAnsiTheme="minorBidi"/>
          </w:rPr>
          <w:t xml:space="preserve">Section </w:t>
        </w:r>
        <w:r w:rsidR="0071432C" w:rsidRPr="00107FDE">
          <w:rPr>
            <w:rStyle w:val="Hyperlink"/>
            <w:rFonts w:asciiTheme="minorBidi" w:hAnsiTheme="minorBidi"/>
          </w:rPr>
          <w:t>1</w:t>
        </w:r>
        <w:r w:rsidR="0089569C" w:rsidRPr="00107FDE">
          <w:rPr>
            <w:rStyle w:val="Hyperlink"/>
            <w:rFonts w:asciiTheme="minorBidi" w:hAnsiTheme="minorBidi"/>
          </w:rPr>
          <w:t xml:space="preserve"> –</w:t>
        </w:r>
        <w:r w:rsidR="002E6366" w:rsidRPr="00107FDE">
          <w:rPr>
            <w:rStyle w:val="Hyperlink"/>
            <w:rFonts w:asciiTheme="minorBidi" w:hAnsiTheme="minorBidi"/>
          </w:rPr>
          <w:t xml:space="preserve"> Essential Criteria</w:t>
        </w:r>
      </w:hyperlink>
    </w:p>
    <w:p w14:paraId="700C957F" w14:textId="4DAEF656" w:rsidR="00301A30" w:rsidRPr="00107FDE" w:rsidRDefault="00000000" w:rsidP="00C42610">
      <w:pPr>
        <w:pStyle w:val="ListParagraph"/>
        <w:numPr>
          <w:ilvl w:val="0"/>
          <w:numId w:val="6"/>
        </w:numPr>
        <w:spacing w:after="0" w:line="276" w:lineRule="auto"/>
        <w:rPr>
          <w:rFonts w:asciiTheme="minorBidi" w:hAnsiTheme="minorBidi"/>
        </w:rPr>
      </w:pPr>
      <w:hyperlink w:anchor="_SECTION_3_–" w:history="1">
        <w:r w:rsidR="0071432C" w:rsidRPr="00107FDE">
          <w:rPr>
            <w:rStyle w:val="Hyperlink"/>
            <w:rFonts w:asciiTheme="minorBidi" w:hAnsiTheme="minorBidi"/>
          </w:rPr>
          <w:t>Section 2</w:t>
        </w:r>
        <w:r w:rsidR="0089569C" w:rsidRPr="00107FDE">
          <w:rPr>
            <w:rStyle w:val="Hyperlink"/>
            <w:rFonts w:asciiTheme="minorBidi" w:hAnsiTheme="minorBidi"/>
          </w:rPr>
          <w:t xml:space="preserve"> – Capability </w:t>
        </w:r>
        <w:r w:rsidR="00626E30" w:rsidRPr="00107FDE">
          <w:rPr>
            <w:rStyle w:val="Hyperlink"/>
            <w:rFonts w:asciiTheme="minorBidi" w:hAnsiTheme="minorBidi"/>
          </w:rPr>
          <w:t xml:space="preserve">&amp; Sustainability </w:t>
        </w:r>
        <w:r w:rsidR="0089569C" w:rsidRPr="00107FDE">
          <w:rPr>
            <w:rStyle w:val="Hyperlink"/>
            <w:rFonts w:asciiTheme="minorBidi" w:hAnsiTheme="minorBidi"/>
          </w:rPr>
          <w:t>Questions</w:t>
        </w:r>
      </w:hyperlink>
    </w:p>
    <w:p w14:paraId="2DD02D63" w14:textId="4CCC367A" w:rsidR="00301A30" w:rsidRPr="00107FDE" w:rsidRDefault="00000000" w:rsidP="00C42610">
      <w:pPr>
        <w:pStyle w:val="ListParagraph"/>
        <w:numPr>
          <w:ilvl w:val="0"/>
          <w:numId w:val="6"/>
        </w:numPr>
        <w:spacing w:after="0" w:line="276" w:lineRule="auto"/>
        <w:rPr>
          <w:rFonts w:asciiTheme="minorBidi" w:hAnsiTheme="minorBidi"/>
        </w:rPr>
      </w:pPr>
      <w:hyperlink w:anchor="_SECTION_4_–" w:history="1">
        <w:r w:rsidR="0071432C" w:rsidRPr="00107FDE">
          <w:rPr>
            <w:rStyle w:val="Hyperlink"/>
            <w:rFonts w:asciiTheme="minorBidi" w:hAnsiTheme="minorBidi"/>
          </w:rPr>
          <w:t>Section 3</w:t>
        </w:r>
        <w:r w:rsidR="0089569C" w:rsidRPr="00107FDE">
          <w:rPr>
            <w:rStyle w:val="Hyperlink"/>
            <w:rFonts w:asciiTheme="minorBidi" w:hAnsiTheme="minorBidi"/>
          </w:rPr>
          <w:t xml:space="preserve"> – Commercial</w:t>
        </w:r>
        <w:r w:rsidR="002E6366" w:rsidRPr="00107FDE">
          <w:rPr>
            <w:rStyle w:val="Hyperlink"/>
            <w:rFonts w:asciiTheme="minorBidi" w:hAnsiTheme="minorBidi"/>
          </w:rPr>
          <w:t xml:space="preserve"> Questions</w:t>
        </w:r>
      </w:hyperlink>
    </w:p>
    <w:p w14:paraId="2669F95F" w14:textId="652303F1" w:rsidR="0089569C" w:rsidRPr="00107FDE" w:rsidRDefault="00000000" w:rsidP="00C42610">
      <w:pPr>
        <w:pStyle w:val="ListParagraph"/>
        <w:numPr>
          <w:ilvl w:val="0"/>
          <w:numId w:val="6"/>
        </w:numPr>
        <w:spacing w:after="0" w:line="276" w:lineRule="auto"/>
        <w:rPr>
          <w:rStyle w:val="Hyperlink"/>
          <w:rFonts w:asciiTheme="minorBidi" w:hAnsiTheme="minorBidi"/>
          <w:color w:val="auto"/>
          <w:u w:val="none"/>
        </w:rPr>
      </w:pPr>
      <w:hyperlink w:anchor="_SECTION_5_–" w:history="1">
        <w:r w:rsidR="0071432C" w:rsidRPr="00107FDE">
          <w:rPr>
            <w:rStyle w:val="Hyperlink"/>
            <w:rFonts w:asciiTheme="minorBidi" w:hAnsiTheme="minorBidi"/>
          </w:rPr>
          <w:t>Section 4</w:t>
        </w:r>
        <w:r w:rsidR="0089569C" w:rsidRPr="00107FDE">
          <w:rPr>
            <w:rStyle w:val="Hyperlink"/>
            <w:rFonts w:asciiTheme="minorBidi" w:hAnsiTheme="minorBidi"/>
          </w:rPr>
          <w:t xml:space="preserve"> </w:t>
        </w:r>
        <w:r w:rsidR="006D1CAB" w:rsidRPr="00107FDE">
          <w:rPr>
            <w:rStyle w:val="Hyperlink"/>
            <w:rFonts w:asciiTheme="minorBidi" w:hAnsiTheme="minorBidi"/>
          </w:rPr>
          <w:t>–</w:t>
        </w:r>
        <w:r w:rsidR="002E6366" w:rsidRPr="00107FDE">
          <w:rPr>
            <w:rStyle w:val="Hyperlink"/>
            <w:rFonts w:asciiTheme="minorBidi" w:hAnsiTheme="minorBidi"/>
          </w:rPr>
          <w:t xml:space="preserve"> Bidder</w:t>
        </w:r>
        <w:r w:rsidR="0089569C" w:rsidRPr="00107FDE">
          <w:rPr>
            <w:rStyle w:val="Hyperlink"/>
            <w:rFonts w:asciiTheme="minorBidi" w:hAnsiTheme="minorBidi"/>
          </w:rPr>
          <w:t xml:space="preserve"> </w:t>
        </w:r>
        <w:r w:rsidR="006D1CAB" w:rsidRPr="00107FDE">
          <w:rPr>
            <w:rStyle w:val="Hyperlink"/>
            <w:rFonts w:asciiTheme="minorBidi" w:hAnsiTheme="minorBidi"/>
          </w:rPr>
          <w:t xml:space="preserve">Submission </w:t>
        </w:r>
        <w:r w:rsidR="0089569C" w:rsidRPr="00107FDE">
          <w:rPr>
            <w:rStyle w:val="Hyperlink"/>
            <w:rFonts w:asciiTheme="minorBidi" w:hAnsiTheme="minorBidi"/>
          </w:rPr>
          <w:t>Checklist</w:t>
        </w:r>
      </w:hyperlink>
    </w:p>
    <w:p w14:paraId="4A907326" w14:textId="77777777" w:rsidR="00AA3D36" w:rsidRPr="00107FDE" w:rsidRDefault="00AA3D36" w:rsidP="00AA3D36">
      <w:pPr>
        <w:spacing w:after="0" w:line="276" w:lineRule="auto"/>
        <w:rPr>
          <w:rFonts w:asciiTheme="minorBidi" w:hAnsiTheme="minorBidi"/>
        </w:rPr>
      </w:pPr>
    </w:p>
    <w:p w14:paraId="21C312DE" w14:textId="46F5F0A2" w:rsidR="0089569C" w:rsidRPr="00107FDE" w:rsidRDefault="0089569C" w:rsidP="00AA3D36">
      <w:pPr>
        <w:spacing w:after="0" w:line="276" w:lineRule="auto"/>
        <w:rPr>
          <w:rFonts w:asciiTheme="minorBidi" w:hAnsiTheme="minorBidi"/>
        </w:rPr>
      </w:pPr>
      <w:r w:rsidRPr="00107FDE">
        <w:rPr>
          <w:rFonts w:asciiTheme="minorBidi" w:hAnsiTheme="minorBidi"/>
          <w:b/>
        </w:rPr>
        <w:t xml:space="preserve">The Bidder is required to sign a copy of the Check list </w:t>
      </w:r>
      <w:r w:rsidR="00D0422C" w:rsidRPr="00107FDE">
        <w:rPr>
          <w:rFonts w:asciiTheme="minorBidi" w:hAnsiTheme="minorBidi"/>
          <w:b/>
        </w:rPr>
        <w:t xml:space="preserve">in Section </w:t>
      </w:r>
      <w:r w:rsidR="0071432C" w:rsidRPr="00107FDE">
        <w:rPr>
          <w:rFonts w:asciiTheme="minorBidi" w:hAnsiTheme="minorBidi"/>
          <w:b/>
        </w:rPr>
        <w:t>4</w:t>
      </w:r>
      <w:r w:rsidR="00D0422C" w:rsidRPr="00107FDE">
        <w:rPr>
          <w:rFonts w:asciiTheme="minorBidi" w:hAnsiTheme="minorBidi"/>
          <w:b/>
        </w:rPr>
        <w:t xml:space="preserve"> </w:t>
      </w:r>
      <w:r w:rsidRPr="00107FDE">
        <w:rPr>
          <w:rFonts w:asciiTheme="minorBidi" w:hAnsiTheme="minorBidi"/>
          <w:b/>
        </w:rPr>
        <w:t>as part of their submission</w:t>
      </w:r>
      <w:r w:rsidRPr="00107FDE">
        <w:rPr>
          <w:rFonts w:asciiTheme="minorBidi" w:hAnsiTheme="minorBidi"/>
        </w:rPr>
        <w:t>.</w:t>
      </w:r>
    </w:p>
    <w:p w14:paraId="53B78CFD" w14:textId="77777777" w:rsidR="00AA3D36" w:rsidRPr="00107FDE" w:rsidRDefault="00AA3D36" w:rsidP="00AA3D36">
      <w:pPr>
        <w:spacing w:after="0" w:line="276" w:lineRule="auto"/>
        <w:rPr>
          <w:rFonts w:asciiTheme="minorBidi" w:hAnsiTheme="minorBidi"/>
        </w:rPr>
      </w:pPr>
    </w:p>
    <w:p w14:paraId="43A8A48B" w14:textId="77777777" w:rsidR="00AA3D36" w:rsidRPr="00107FDE" w:rsidRDefault="00AA3D36" w:rsidP="00AA3D36">
      <w:pPr>
        <w:spacing w:after="0" w:line="276" w:lineRule="auto"/>
        <w:rPr>
          <w:rFonts w:asciiTheme="minorBidi" w:hAnsiTheme="minorBidi"/>
        </w:rPr>
      </w:pPr>
    </w:p>
    <w:p w14:paraId="37BD5225" w14:textId="77777777" w:rsidR="00301A30" w:rsidRPr="00107FDE" w:rsidRDefault="00E45069" w:rsidP="00C42610">
      <w:pPr>
        <w:pStyle w:val="ListParagraph"/>
        <w:numPr>
          <w:ilvl w:val="0"/>
          <w:numId w:val="8"/>
        </w:numPr>
        <w:spacing w:after="0" w:line="276" w:lineRule="auto"/>
        <w:rPr>
          <w:rFonts w:asciiTheme="minorBidi" w:hAnsiTheme="minorBidi"/>
          <w:b/>
          <w:color w:val="FF0000"/>
          <w:u w:val="single"/>
        </w:rPr>
      </w:pPr>
      <w:r w:rsidRPr="00107FDE">
        <w:rPr>
          <w:rFonts w:asciiTheme="minorBidi" w:hAnsiTheme="minorBidi"/>
          <w:b/>
          <w:color w:val="FF0000"/>
        </w:rPr>
        <w:t>INSTRUCTIONS</w:t>
      </w:r>
    </w:p>
    <w:p w14:paraId="750533A0" w14:textId="77777777" w:rsidR="00AA3D36" w:rsidRPr="00107FDE" w:rsidRDefault="00AA3D36" w:rsidP="00AA3D36">
      <w:pPr>
        <w:spacing w:after="0" w:line="276" w:lineRule="auto"/>
        <w:ind w:left="1"/>
        <w:rPr>
          <w:rFonts w:asciiTheme="minorBidi" w:hAnsiTheme="minorBidi"/>
          <w:b/>
          <w:color w:val="FF0000"/>
          <w:u w:val="single"/>
        </w:rPr>
      </w:pPr>
    </w:p>
    <w:p w14:paraId="639A6753" w14:textId="2847C06D" w:rsidR="00301A30" w:rsidRPr="00107FDE" w:rsidRDefault="00D0422C" w:rsidP="00AA3D36">
      <w:pPr>
        <w:spacing w:after="0" w:line="276" w:lineRule="auto"/>
        <w:rPr>
          <w:rFonts w:asciiTheme="minorBidi" w:hAnsiTheme="minorBidi"/>
        </w:rPr>
      </w:pPr>
      <w:r w:rsidRPr="00107FDE">
        <w:rPr>
          <w:rFonts w:asciiTheme="minorBidi" w:hAnsiTheme="minorBidi"/>
        </w:rPr>
        <w:t>Within each section there are instructions providing guidance to the bidder on what information is required. This guidance</w:t>
      </w:r>
      <w:r w:rsidR="00301A30" w:rsidRPr="00107FDE">
        <w:rPr>
          <w:rFonts w:asciiTheme="minorBidi" w:hAnsiTheme="minorBidi"/>
        </w:rPr>
        <w:t xml:space="preserve"> details the </w:t>
      </w:r>
      <w:r w:rsidR="00301A30" w:rsidRPr="00107FDE">
        <w:rPr>
          <w:rFonts w:asciiTheme="minorBidi" w:hAnsiTheme="minorBidi"/>
          <w:b/>
          <w:u w:val="single"/>
        </w:rPr>
        <w:t>MINIMUM</w:t>
      </w:r>
      <w:r w:rsidR="00301A30" w:rsidRPr="00107FDE">
        <w:rPr>
          <w:rFonts w:asciiTheme="minorBidi" w:hAnsiTheme="minorBidi"/>
        </w:rPr>
        <w:t xml:space="preserve"> requirements expected by </w:t>
      </w:r>
      <w:r w:rsidRPr="00107FDE">
        <w:rPr>
          <w:rFonts w:asciiTheme="minorBidi" w:hAnsiTheme="minorBidi"/>
        </w:rPr>
        <w:t>SCI</w:t>
      </w:r>
      <w:r w:rsidR="00301A30" w:rsidRPr="00107FDE">
        <w:rPr>
          <w:rFonts w:asciiTheme="minorBidi" w:hAnsiTheme="minorBidi"/>
        </w:rPr>
        <w:t xml:space="preserve">. If a </w:t>
      </w:r>
      <w:r w:rsidR="0089569C" w:rsidRPr="00107FDE">
        <w:rPr>
          <w:rFonts w:asciiTheme="minorBidi" w:hAnsiTheme="minorBidi"/>
        </w:rPr>
        <w:t>Bidder</w:t>
      </w:r>
      <w:r w:rsidR="00C57948" w:rsidRPr="00107FDE">
        <w:rPr>
          <w:rFonts w:asciiTheme="minorBidi" w:hAnsiTheme="minorBidi"/>
        </w:rPr>
        <w:t xml:space="preserve"> </w:t>
      </w:r>
      <w:r w:rsidR="00301A30" w:rsidRPr="00107FDE">
        <w:rPr>
          <w:rFonts w:asciiTheme="minorBidi" w:hAnsiTheme="minorBidi"/>
        </w:rPr>
        <w:t>wishes to ad</w:t>
      </w:r>
      <w:r w:rsidRPr="00107FDE">
        <w:rPr>
          <w:rFonts w:asciiTheme="minorBidi" w:hAnsiTheme="minorBidi"/>
        </w:rPr>
        <w:t>d further information</w:t>
      </w:r>
      <w:r w:rsidR="00301A30" w:rsidRPr="00107FDE">
        <w:rPr>
          <w:rFonts w:asciiTheme="minorBidi" w:hAnsiTheme="minorBidi"/>
        </w:rPr>
        <w:t>,</w:t>
      </w:r>
      <w:r w:rsidR="00E45069" w:rsidRPr="00107FDE">
        <w:rPr>
          <w:rFonts w:asciiTheme="minorBidi" w:hAnsiTheme="minorBidi"/>
        </w:rPr>
        <w:t xml:space="preserve"> this is acceptable but the additional </w:t>
      </w:r>
      <w:r w:rsidR="0089569C" w:rsidRPr="00107FDE">
        <w:rPr>
          <w:rFonts w:asciiTheme="minorBidi" w:hAnsiTheme="minorBidi"/>
        </w:rPr>
        <w:t>information</w:t>
      </w:r>
      <w:r w:rsidR="00E45069" w:rsidRPr="00107FDE">
        <w:rPr>
          <w:rFonts w:asciiTheme="minorBidi" w:hAnsiTheme="minorBidi"/>
        </w:rPr>
        <w:t xml:space="preserve"> should be limited to only items</w:t>
      </w:r>
      <w:r w:rsidR="0089569C" w:rsidRPr="00107FDE">
        <w:rPr>
          <w:rFonts w:asciiTheme="minorBidi" w:hAnsiTheme="minorBidi"/>
        </w:rPr>
        <w:t xml:space="preserve"> </w:t>
      </w:r>
      <w:r w:rsidRPr="00107FDE">
        <w:rPr>
          <w:rFonts w:asciiTheme="minorBidi" w:hAnsiTheme="minorBidi"/>
        </w:rPr>
        <w:t>that</w:t>
      </w:r>
      <w:r w:rsidR="0089569C" w:rsidRPr="00107FDE">
        <w:rPr>
          <w:rFonts w:asciiTheme="minorBidi" w:hAnsiTheme="minorBidi"/>
        </w:rPr>
        <w:t xml:space="preserve"> are</w:t>
      </w:r>
      <w:r w:rsidR="00BA1B7C" w:rsidRPr="00107FDE">
        <w:rPr>
          <w:rFonts w:asciiTheme="minorBidi" w:hAnsiTheme="minorBidi"/>
        </w:rPr>
        <w:t xml:space="preserve"> relevant to the tender</w:t>
      </w:r>
      <w:r w:rsidR="00301A30" w:rsidRPr="00107FDE">
        <w:rPr>
          <w:rFonts w:asciiTheme="minorBidi" w:hAnsiTheme="minorBidi"/>
        </w:rPr>
        <w:t xml:space="preserve">. </w:t>
      </w:r>
    </w:p>
    <w:p w14:paraId="357AD211" w14:textId="77777777" w:rsidR="00DF3B24" w:rsidRPr="00107FDE" w:rsidRDefault="00DF3B24" w:rsidP="00AA3D36">
      <w:pPr>
        <w:spacing w:after="0" w:line="276" w:lineRule="auto"/>
        <w:rPr>
          <w:rFonts w:asciiTheme="minorBidi" w:hAnsiTheme="minorBidi"/>
        </w:rPr>
      </w:pPr>
    </w:p>
    <w:p w14:paraId="43D993C4" w14:textId="77777777" w:rsidR="00E45069" w:rsidRPr="00107FDE" w:rsidRDefault="00301A30" w:rsidP="00C42610">
      <w:pPr>
        <w:pStyle w:val="ListParagraph"/>
        <w:numPr>
          <w:ilvl w:val="0"/>
          <w:numId w:val="3"/>
        </w:numPr>
        <w:spacing w:after="0" w:line="276" w:lineRule="auto"/>
        <w:rPr>
          <w:rFonts w:asciiTheme="minorBidi" w:hAnsiTheme="minorBidi"/>
        </w:rPr>
      </w:pPr>
      <w:r w:rsidRPr="00107FDE">
        <w:rPr>
          <w:rFonts w:asciiTheme="minorBidi" w:hAnsiTheme="minorBidi"/>
        </w:rPr>
        <w:t xml:space="preserve">For the avoidance of doubt, </w:t>
      </w:r>
      <w:r w:rsidR="002F3187" w:rsidRPr="00107FDE">
        <w:rPr>
          <w:rFonts w:asciiTheme="minorBidi" w:hAnsiTheme="minorBidi"/>
        </w:rPr>
        <w:t>bidders</w:t>
      </w:r>
      <w:r w:rsidRPr="00107FDE">
        <w:rPr>
          <w:rFonts w:asciiTheme="minorBidi" w:hAnsiTheme="minorBidi"/>
        </w:rPr>
        <w:t xml:space="preserve"> are required to complete all </w:t>
      </w:r>
      <w:r w:rsidR="0089569C" w:rsidRPr="00107FDE">
        <w:rPr>
          <w:rFonts w:asciiTheme="minorBidi" w:hAnsiTheme="minorBidi"/>
        </w:rPr>
        <w:t xml:space="preserve">items within the Bidder Response Document unless clear instruction is provided otherwise. </w:t>
      </w:r>
    </w:p>
    <w:p w14:paraId="0D06ABE2" w14:textId="77777777" w:rsidR="00E45069" w:rsidRPr="00107FDE" w:rsidRDefault="0089569C" w:rsidP="00C42610">
      <w:pPr>
        <w:pStyle w:val="ListParagraph"/>
        <w:numPr>
          <w:ilvl w:val="0"/>
          <w:numId w:val="3"/>
        </w:numPr>
        <w:spacing w:after="0" w:line="276" w:lineRule="auto"/>
        <w:rPr>
          <w:rFonts w:asciiTheme="minorBidi" w:hAnsiTheme="minorBidi"/>
        </w:rPr>
      </w:pPr>
      <w:r w:rsidRPr="00107FDE">
        <w:rPr>
          <w:rFonts w:asciiTheme="minorBidi" w:hAnsiTheme="minorBidi"/>
        </w:rPr>
        <w:t xml:space="preserve">If a Bidder does not complete the entire Bidder Response document, their submission </w:t>
      </w:r>
      <w:r w:rsidR="006D1CAB" w:rsidRPr="00107FDE">
        <w:rPr>
          <w:rFonts w:asciiTheme="minorBidi" w:hAnsiTheme="minorBidi"/>
        </w:rPr>
        <w:t xml:space="preserve">may </w:t>
      </w:r>
      <w:r w:rsidRPr="00107FDE">
        <w:rPr>
          <w:rFonts w:asciiTheme="minorBidi" w:hAnsiTheme="minorBidi"/>
        </w:rPr>
        <w:t>be declared void</w:t>
      </w:r>
      <w:r w:rsidR="00E81155" w:rsidRPr="00107FDE">
        <w:rPr>
          <w:rFonts w:asciiTheme="minorBidi" w:hAnsiTheme="minorBidi"/>
        </w:rPr>
        <w:t>.</w:t>
      </w:r>
      <w:r w:rsidRPr="00107FDE">
        <w:rPr>
          <w:rFonts w:asciiTheme="minorBidi" w:hAnsiTheme="minorBidi"/>
        </w:rPr>
        <w:t xml:space="preserve"> </w:t>
      </w:r>
    </w:p>
    <w:p w14:paraId="53FCC33C" w14:textId="77777777" w:rsidR="00301A30" w:rsidRPr="00107FDE" w:rsidRDefault="0089569C" w:rsidP="00C42610">
      <w:pPr>
        <w:pStyle w:val="ListParagraph"/>
        <w:numPr>
          <w:ilvl w:val="0"/>
          <w:numId w:val="3"/>
        </w:numPr>
        <w:spacing w:after="0" w:line="276" w:lineRule="auto"/>
        <w:rPr>
          <w:rFonts w:asciiTheme="minorBidi" w:hAnsiTheme="minorBidi"/>
        </w:rPr>
      </w:pPr>
      <w:r w:rsidRPr="00107FDE">
        <w:rPr>
          <w:rFonts w:asciiTheme="minorBidi" w:hAnsiTheme="minorBidi"/>
        </w:rPr>
        <w:t xml:space="preserve">If a Bidder is unable to complete any element of the Bidder Response Document, they should contact Save the Children through the </w:t>
      </w:r>
      <w:r w:rsidR="006D1CAB" w:rsidRPr="00107FDE">
        <w:rPr>
          <w:rFonts w:asciiTheme="minorBidi" w:hAnsiTheme="minorBidi"/>
        </w:rPr>
        <w:t>using the contact details provided</w:t>
      </w:r>
      <w:r w:rsidRPr="00107FDE">
        <w:rPr>
          <w:rFonts w:asciiTheme="minorBidi" w:hAnsiTheme="minorBidi"/>
        </w:rPr>
        <w:t xml:space="preserve"> for guidance.</w:t>
      </w:r>
    </w:p>
    <w:p w14:paraId="22DAAF3D" w14:textId="77777777" w:rsidR="00DF3B24" w:rsidRPr="00107FDE" w:rsidRDefault="00DF3B24" w:rsidP="00AA3D36">
      <w:pPr>
        <w:spacing w:after="0" w:line="276" w:lineRule="auto"/>
        <w:rPr>
          <w:rFonts w:asciiTheme="minorBidi" w:hAnsiTheme="minorBidi"/>
        </w:rPr>
      </w:pPr>
    </w:p>
    <w:p w14:paraId="3A8173DA" w14:textId="77777777" w:rsidR="00513A8C" w:rsidRPr="00107FDE" w:rsidRDefault="00513A8C" w:rsidP="00AA3D36">
      <w:pPr>
        <w:spacing w:after="0" w:line="276" w:lineRule="auto"/>
        <w:rPr>
          <w:rFonts w:asciiTheme="minorBidi" w:hAnsiTheme="minorBidi"/>
        </w:rPr>
      </w:pPr>
      <w:r w:rsidRPr="00107FDE">
        <w:rPr>
          <w:rFonts w:asciiTheme="minorBidi" w:hAnsiTheme="minorBidi"/>
        </w:rPr>
        <w:t xml:space="preserve">By submitting </w:t>
      </w:r>
      <w:r w:rsidR="007C4A7B" w:rsidRPr="00107FDE">
        <w:rPr>
          <w:rFonts w:asciiTheme="minorBidi" w:hAnsiTheme="minorBidi"/>
        </w:rPr>
        <w:t xml:space="preserve">a </w:t>
      </w:r>
      <w:r w:rsidRPr="00107FDE">
        <w:rPr>
          <w:rFonts w:asciiTheme="minorBidi" w:hAnsiTheme="minorBidi"/>
        </w:rPr>
        <w:t xml:space="preserve">response, the </w:t>
      </w:r>
      <w:r w:rsidR="002F3187" w:rsidRPr="00107FDE">
        <w:rPr>
          <w:rFonts w:asciiTheme="minorBidi" w:hAnsiTheme="minorBidi"/>
        </w:rPr>
        <w:t>bidder</w:t>
      </w:r>
      <w:r w:rsidR="00C57948" w:rsidRPr="00107FDE">
        <w:rPr>
          <w:rFonts w:asciiTheme="minorBidi" w:hAnsiTheme="minorBidi"/>
        </w:rPr>
        <w:t xml:space="preserve"> </w:t>
      </w:r>
      <w:r w:rsidRPr="00107FDE">
        <w:rPr>
          <w:rFonts w:asciiTheme="minorBidi" w:hAnsiTheme="minorBidi"/>
        </w:rPr>
        <w:t>confirms that all information provided can be relied upon for validity and accuracy.</w:t>
      </w:r>
    </w:p>
    <w:p w14:paraId="134650FC" w14:textId="77777777" w:rsidR="00301A30" w:rsidRPr="00107FDE" w:rsidRDefault="00301A30" w:rsidP="00AA3D36">
      <w:pPr>
        <w:spacing w:after="0" w:line="276" w:lineRule="auto"/>
        <w:rPr>
          <w:rFonts w:asciiTheme="minorBidi" w:hAnsiTheme="minorBidi"/>
        </w:rPr>
      </w:pPr>
    </w:p>
    <w:p w14:paraId="0B9D7E69" w14:textId="77777777" w:rsidR="008142A7" w:rsidRPr="00107FDE" w:rsidRDefault="008142A7" w:rsidP="00AA3D36">
      <w:pPr>
        <w:spacing w:after="0" w:line="276" w:lineRule="auto"/>
        <w:rPr>
          <w:rFonts w:asciiTheme="minorBidi" w:hAnsiTheme="minorBidi"/>
        </w:rPr>
      </w:pPr>
    </w:p>
    <w:p w14:paraId="340731BA" w14:textId="77777777" w:rsidR="008142A7" w:rsidRPr="00107FDE" w:rsidRDefault="008142A7" w:rsidP="00AA3D36">
      <w:pPr>
        <w:spacing w:after="0" w:line="276" w:lineRule="auto"/>
        <w:rPr>
          <w:rFonts w:asciiTheme="minorBidi" w:hAnsiTheme="minorBidi"/>
        </w:rPr>
      </w:pPr>
    </w:p>
    <w:p w14:paraId="130B6D29" w14:textId="77777777" w:rsidR="008142A7" w:rsidRPr="00107FDE" w:rsidRDefault="008142A7" w:rsidP="00AA3D36">
      <w:pPr>
        <w:spacing w:after="0" w:line="276" w:lineRule="auto"/>
        <w:rPr>
          <w:rFonts w:asciiTheme="minorBidi" w:hAnsiTheme="minorBidi"/>
        </w:rPr>
      </w:pPr>
    </w:p>
    <w:p w14:paraId="38678766" w14:textId="77777777" w:rsidR="00720E5E" w:rsidRPr="00107FDE" w:rsidRDefault="00720E5E" w:rsidP="00AA3D36">
      <w:pPr>
        <w:spacing w:after="0" w:line="276" w:lineRule="auto"/>
        <w:rPr>
          <w:rFonts w:asciiTheme="minorBidi" w:hAnsiTheme="minorBidi"/>
          <w:b/>
          <w:bCs/>
          <w:spacing w:val="-3"/>
          <w:u w:val="single"/>
        </w:rPr>
      </w:pPr>
      <w:r w:rsidRPr="00107FDE">
        <w:rPr>
          <w:rFonts w:asciiTheme="minorBidi" w:hAnsiTheme="minorBidi"/>
          <w:b/>
          <w:bCs/>
          <w:spacing w:val="-3"/>
          <w:u w:val="single"/>
        </w:rPr>
        <w:br w:type="page"/>
      </w:r>
    </w:p>
    <w:p w14:paraId="4FAADD53" w14:textId="29752DB9" w:rsidR="008318A5" w:rsidRPr="00107FDE" w:rsidRDefault="008318A5" w:rsidP="00B2292B">
      <w:pPr>
        <w:pStyle w:val="Heading2"/>
        <w:jc w:val="center"/>
        <w:rPr>
          <w:rFonts w:asciiTheme="minorBidi" w:hAnsiTheme="minorBidi" w:cstheme="minorBidi"/>
          <w:b/>
          <w:color w:val="auto"/>
          <w:sz w:val="32"/>
          <w:szCs w:val="32"/>
        </w:rPr>
      </w:pPr>
      <w:bookmarkStart w:id="6" w:name="_SECTION_1_–"/>
      <w:bookmarkEnd w:id="6"/>
      <w:r w:rsidRPr="00107FDE">
        <w:rPr>
          <w:rFonts w:asciiTheme="minorBidi" w:hAnsiTheme="minorBidi" w:cstheme="minorBidi"/>
          <w:b/>
          <w:color w:val="auto"/>
          <w:sz w:val="32"/>
          <w:szCs w:val="32"/>
        </w:rPr>
        <w:lastRenderedPageBreak/>
        <w:t>S</w:t>
      </w:r>
      <w:r w:rsidR="0095148D" w:rsidRPr="00107FDE">
        <w:rPr>
          <w:rFonts w:asciiTheme="minorBidi" w:hAnsiTheme="minorBidi" w:cstheme="minorBidi"/>
          <w:b/>
          <w:color w:val="auto"/>
          <w:sz w:val="32"/>
          <w:szCs w:val="32"/>
        </w:rPr>
        <w:t>ECTION</w:t>
      </w:r>
      <w:r w:rsidR="0071432C" w:rsidRPr="00107FDE">
        <w:rPr>
          <w:rFonts w:asciiTheme="minorBidi" w:hAnsiTheme="minorBidi" w:cstheme="minorBidi"/>
          <w:b/>
          <w:color w:val="auto"/>
          <w:sz w:val="32"/>
          <w:szCs w:val="32"/>
        </w:rPr>
        <w:t xml:space="preserve"> 1</w:t>
      </w:r>
      <w:r w:rsidR="002E6366" w:rsidRPr="00107FDE">
        <w:rPr>
          <w:rFonts w:asciiTheme="minorBidi" w:hAnsiTheme="minorBidi" w:cstheme="minorBidi"/>
          <w:b/>
          <w:color w:val="auto"/>
          <w:sz w:val="32"/>
          <w:szCs w:val="32"/>
        </w:rPr>
        <w:t xml:space="preserve"> -</w:t>
      </w:r>
      <w:r w:rsidR="0095148D" w:rsidRPr="00107FDE">
        <w:rPr>
          <w:rFonts w:asciiTheme="minorBidi" w:hAnsiTheme="minorBidi" w:cstheme="minorBidi"/>
          <w:b/>
          <w:color w:val="auto"/>
          <w:sz w:val="32"/>
          <w:szCs w:val="32"/>
        </w:rPr>
        <w:t xml:space="preserve"> ESSENTIAL CRITERIA</w:t>
      </w:r>
    </w:p>
    <w:p w14:paraId="2EB74648" w14:textId="595B25C2" w:rsidR="00A415BF" w:rsidRDefault="00623B1D" w:rsidP="00623B1D">
      <w:pPr>
        <w:jc w:val="center"/>
        <w:rPr>
          <w:rFonts w:cs="Arial"/>
          <w:b/>
          <w:bCs/>
          <w:i/>
          <w:spacing w:val="-3"/>
          <w:sz w:val="24"/>
          <w:szCs w:val="24"/>
        </w:rPr>
      </w:pPr>
      <w:bookmarkStart w:id="7" w:name="_SECTION_3_–"/>
      <w:bookmarkEnd w:id="7"/>
      <w:r>
        <w:rPr>
          <w:rFonts w:cs="Arial"/>
          <w:b/>
          <w:bCs/>
          <w:i/>
          <w:spacing w:val="-3"/>
          <w:sz w:val="24"/>
          <w:szCs w:val="24"/>
        </w:rPr>
        <w:t>INSTRUCTIONS</w:t>
      </w:r>
      <w:r w:rsidRPr="00814A30">
        <w:rPr>
          <w:rFonts w:cs="Arial"/>
          <w:b/>
          <w:bCs/>
          <w:i/>
          <w:spacing w:val="-3"/>
          <w:sz w:val="24"/>
          <w:szCs w:val="24"/>
        </w:rPr>
        <w:t xml:space="preserve"> – Bidders are required to complete all sections of the below table</w:t>
      </w:r>
    </w:p>
    <w:tbl>
      <w:tblPr>
        <w:tblStyle w:val="TableGrid1"/>
        <w:tblW w:w="0" w:type="auto"/>
        <w:tblLook w:val="04A0" w:firstRow="1" w:lastRow="0" w:firstColumn="1" w:lastColumn="0" w:noHBand="0" w:noVBand="1"/>
      </w:tblPr>
      <w:tblGrid>
        <w:gridCol w:w="587"/>
        <w:gridCol w:w="4141"/>
        <w:gridCol w:w="1725"/>
        <w:gridCol w:w="2607"/>
      </w:tblGrid>
      <w:tr w:rsidR="00623B1D" w:rsidRPr="0095148D" w14:paraId="5B61819A" w14:textId="77777777" w:rsidTr="00900E58">
        <w:trPr>
          <w:trHeight w:val="565"/>
        </w:trPr>
        <w:tc>
          <w:tcPr>
            <w:tcW w:w="587" w:type="dxa"/>
            <w:shd w:val="clear" w:color="auto" w:fill="FF0000"/>
            <w:vAlign w:val="center"/>
          </w:tcPr>
          <w:p w14:paraId="1CE529CC" w14:textId="77777777" w:rsidR="00623B1D" w:rsidRPr="0095148D" w:rsidRDefault="00623B1D" w:rsidP="00900E58">
            <w:pPr>
              <w:spacing w:after="0" w:line="240" w:lineRule="auto"/>
              <w:jc w:val="center"/>
              <w:rPr>
                <w:rFonts w:ascii="Arial Narrow" w:hAnsi="Arial Narrow"/>
                <w:b/>
                <w:i/>
                <w:color w:val="FFFFFF"/>
              </w:rPr>
            </w:pPr>
            <w:r w:rsidRPr="0095148D">
              <w:rPr>
                <w:rFonts w:ascii="Arial Narrow" w:hAnsi="Arial Narrow"/>
                <w:b/>
                <w:i/>
                <w:color w:val="FFFFFF"/>
              </w:rPr>
              <w:t>Item</w:t>
            </w:r>
          </w:p>
        </w:tc>
        <w:tc>
          <w:tcPr>
            <w:tcW w:w="4141" w:type="dxa"/>
            <w:shd w:val="clear" w:color="auto" w:fill="FF0000"/>
            <w:vAlign w:val="center"/>
          </w:tcPr>
          <w:p w14:paraId="1E813228" w14:textId="77777777" w:rsidR="00623B1D" w:rsidRPr="0095148D" w:rsidRDefault="00623B1D" w:rsidP="00900E58">
            <w:pPr>
              <w:spacing w:after="0" w:line="240" w:lineRule="auto"/>
              <w:jc w:val="center"/>
              <w:rPr>
                <w:rFonts w:ascii="Arial Narrow" w:hAnsi="Arial Narrow"/>
                <w:b/>
                <w:color w:val="FFFFFF"/>
              </w:rPr>
            </w:pPr>
            <w:r w:rsidRPr="0095148D">
              <w:rPr>
                <w:rFonts w:ascii="Arial Narrow" w:hAnsi="Arial Narrow"/>
                <w:b/>
                <w:color w:val="FFFFFF"/>
              </w:rPr>
              <w:t>Question</w:t>
            </w:r>
          </w:p>
        </w:tc>
        <w:tc>
          <w:tcPr>
            <w:tcW w:w="4332" w:type="dxa"/>
            <w:gridSpan w:val="2"/>
            <w:shd w:val="clear" w:color="auto" w:fill="FF0000"/>
            <w:vAlign w:val="center"/>
          </w:tcPr>
          <w:p w14:paraId="5D6DE11A" w14:textId="77777777" w:rsidR="00623B1D" w:rsidRPr="0095148D" w:rsidRDefault="00623B1D" w:rsidP="00900E58">
            <w:pPr>
              <w:spacing w:after="0" w:line="240" w:lineRule="auto"/>
              <w:jc w:val="center"/>
              <w:rPr>
                <w:rFonts w:ascii="Arial Narrow" w:hAnsi="Arial Narrow"/>
                <w:b/>
                <w:color w:val="FFFFFF"/>
              </w:rPr>
            </w:pPr>
            <w:r w:rsidRPr="0095148D">
              <w:rPr>
                <w:rFonts w:ascii="Arial Narrow" w:hAnsi="Arial Narrow"/>
                <w:b/>
                <w:color w:val="FFFFFF"/>
              </w:rPr>
              <w:t>Bidder Response</w:t>
            </w:r>
          </w:p>
        </w:tc>
      </w:tr>
      <w:tr w:rsidR="00623B1D" w:rsidRPr="0095148D" w14:paraId="1522DBF0" w14:textId="77777777" w:rsidTr="00900E58">
        <w:trPr>
          <w:trHeight w:val="40"/>
        </w:trPr>
        <w:tc>
          <w:tcPr>
            <w:tcW w:w="587" w:type="dxa"/>
            <w:vMerge w:val="restart"/>
          </w:tcPr>
          <w:p w14:paraId="46B5E502" w14:textId="77777777" w:rsidR="00623B1D" w:rsidRPr="0095148D" w:rsidRDefault="00623B1D" w:rsidP="00900E58">
            <w:pPr>
              <w:spacing w:after="0" w:line="240" w:lineRule="auto"/>
              <w:rPr>
                <w:rFonts w:ascii="Arial Narrow" w:hAnsi="Arial Narrow"/>
                <w:b/>
                <w:i/>
              </w:rPr>
            </w:pPr>
            <w:r w:rsidRPr="0095148D">
              <w:rPr>
                <w:rFonts w:ascii="Arial Narrow" w:hAnsi="Arial Narrow"/>
                <w:b/>
                <w:i/>
              </w:rPr>
              <w:t>1</w:t>
            </w:r>
          </w:p>
        </w:tc>
        <w:tc>
          <w:tcPr>
            <w:tcW w:w="4141" w:type="dxa"/>
            <w:vMerge w:val="restart"/>
          </w:tcPr>
          <w:p w14:paraId="5027E07E" w14:textId="0533A804" w:rsidR="00623B1D" w:rsidRPr="0095148D" w:rsidRDefault="005915A0" w:rsidP="00900E58">
            <w:pPr>
              <w:spacing w:after="0" w:line="240" w:lineRule="auto"/>
              <w:rPr>
                <w:rFonts w:ascii="Arial Narrow" w:hAnsi="Arial Narrow"/>
              </w:rPr>
            </w:pPr>
            <w:r w:rsidRPr="005915A0">
              <w:rPr>
                <w:rFonts w:ascii="Arial Narrow" w:hAnsi="Arial Narrow"/>
              </w:rPr>
              <w:t xml:space="preserve">Supplier accepts Save the Children’s ‘Construction Contract’ included within Section 4 of this pack and that any work awarded from this tender process will be completed under the ‘Construction Contract also found in Section 4 of this pack’. </w:t>
            </w:r>
          </w:p>
        </w:tc>
        <w:tc>
          <w:tcPr>
            <w:tcW w:w="1725" w:type="dxa"/>
            <w:shd w:val="clear" w:color="auto" w:fill="BFBFBF"/>
            <w:vAlign w:val="center"/>
          </w:tcPr>
          <w:p w14:paraId="24DC2EF2"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2E01C658"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Comments / Attachments</w:t>
            </w:r>
          </w:p>
        </w:tc>
      </w:tr>
      <w:tr w:rsidR="00623B1D" w:rsidRPr="0095148D" w14:paraId="54197435" w14:textId="77777777" w:rsidTr="00900E58">
        <w:trPr>
          <w:trHeight w:val="762"/>
        </w:trPr>
        <w:tc>
          <w:tcPr>
            <w:tcW w:w="587" w:type="dxa"/>
            <w:vMerge/>
          </w:tcPr>
          <w:p w14:paraId="755C41FA" w14:textId="77777777" w:rsidR="00623B1D" w:rsidRPr="0095148D" w:rsidRDefault="00623B1D" w:rsidP="00900E58">
            <w:pPr>
              <w:spacing w:after="0" w:line="240" w:lineRule="auto"/>
              <w:rPr>
                <w:rFonts w:ascii="Arial Narrow" w:hAnsi="Arial Narrow"/>
                <w:b/>
                <w:i/>
              </w:rPr>
            </w:pPr>
          </w:p>
        </w:tc>
        <w:tc>
          <w:tcPr>
            <w:tcW w:w="4141" w:type="dxa"/>
            <w:vMerge/>
          </w:tcPr>
          <w:p w14:paraId="6F5C1212" w14:textId="77777777" w:rsidR="00623B1D" w:rsidRPr="0095148D" w:rsidRDefault="00623B1D" w:rsidP="00900E58">
            <w:pPr>
              <w:spacing w:after="0" w:line="240" w:lineRule="auto"/>
              <w:rPr>
                <w:rFonts w:ascii="Arial Narrow" w:hAnsi="Arial Narrow"/>
              </w:rPr>
            </w:pPr>
          </w:p>
        </w:tc>
        <w:tc>
          <w:tcPr>
            <w:tcW w:w="1725" w:type="dxa"/>
            <w:vAlign w:val="center"/>
          </w:tcPr>
          <w:p w14:paraId="3A2E3F4A" w14:textId="77777777" w:rsidR="00623B1D" w:rsidRPr="0095148D" w:rsidRDefault="00623B1D" w:rsidP="00900E58">
            <w:pPr>
              <w:spacing w:after="0" w:line="240" w:lineRule="auto"/>
              <w:jc w:val="center"/>
              <w:rPr>
                <w:rFonts w:ascii="Arial Narrow" w:hAnsi="Arial Narrow"/>
              </w:rPr>
            </w:pPr>
          </w:p>
        </w:tc>
        <w:tc>
          <w:tcPr>
            <w:tcW w:w="2607" w:type="dxa"/>
            <w:vAlign w:val="center"/>
          </w:tcPr>
          <w:p w14:paraId="1B3ED260" w14:textId="77777777" w:rsidR="00623B1D" w:rsidRPr="0095148D" w:rsidRDefault="00623B1D" w:rsidP="00900E58">
            <w:pPr>
              <w:spacing w:after="0" w:line="240" w:lineRule="auto"/>
              <w:jc w:val="center"/>
              <w:rPr>
                <w:rFonts w:ascii="Arial Narrow" w:hAnsi="Arial Narrow"/>
              </w:rPr>
            </w:pPr>
          </w:p>
        </w:tc>
      </w:tr>
      <w:tr w:rsidR="00623B1D" w:rsidRPr="0095148D" w14:paraId="6C3C8A26" w14:textId="77777777" w:rsidTr="00900E58">
        <w:trPr>
          <w:trHeight w:val="19"/>
        </w:trPr>
        <w:tc>
          <w:tcPr>
            <w:tcW w:w="587" w:type="dxa"/>
            <w:vMerge w:val="restart"/>
          </w:tcPr>
          <w:p w14:paraId="6F8BEC18" w14:textId="77777777" w:rsidR="00623B1D" w:rsidRPr="0095148D" w:rsidRDefault="00623B1D" w:rsidP="00900E58">
            <w:pPr>
              <w:spacing w:after="0" w:line="240" w:lineRule="auto"/>
              <w:rPr>
                <w:rFonts w:ascii="Arial Narrow" w:hAnsi="Arial Narrow"/>
                <w:b/>
                <w:i/>
              </w:rPr>
            </w:pPr>
            <w:r w:rsidRPr="0095148D">
              <w:rPr>
                <w:rFonts w:ascii="Arial Narrow" w:hAnsi="Arial Narrow"/>
                <w:b/>
                <w:i/>
              </w:rPr>
              <w:t>2</w:t>
            </w:r>
          </w:p>
        </w:tc>
        <w:tc>
          <w:tcPr>
            <w:tcW w:w="4141" w:type="dxa"/>
            <w:vMerge w:val="restart"/>
          </w:tcPr>
          <w:p w14:paraId="65ED4290" w14:textId="77777777" w:rsidR="00623B1D" w:rsidRPr="0095148D" w:rsidRDefault="00623B1D" w:rsidP="00900E58">
            <w:pPr>
              <w:spacing w:after="0" w:line="240" w:lineRule="auto"/>
              <w:rPr>
                <w:rFonts w:ascii="Arial Narrow" w:hAnsi="Arial Narrow"/>
              </w:rPr>
            </w:pPr>
          </w:p>
          <w:p w14:paraId="5A1F733D" w14:textId="7C9DA4A5" w:rsidR="00623B1D" w:rsidRDefault="005915A0" w:rsidP="00900E58">
            <w:pPr>
              <w:spacing w:after="0" w:line="240" w:lineRule="auto"/>
              <w:rPr>
                <w:rFonts w:ascii="Arial Narrow" w:hAnsi="Arial Narrow"/>
              </w:rPr>
            </w:pPr>
            <w:r w:rsidRPr="005915A0">
              <w:rPr>
                <w:rFonts w:ascii="Arial Narrow" w:hAnsi="Arial Narrow"/>
              </w:rPr>
              <w:t>The Bidder and its staff (and any sub-contractors used) agree to comply with SCI’s Supplier Sustainability Policy set out under Section 4 of this document, throughout this process and during the term of any future contract awarded.</w:t>
            </w:r>
          </w:p>
          <w:p w14:paraId="0394DEB4" w14:textId="77777777" w:rsidR="00623B1D" w:rsidRPr="00E45069" w:rsidRDefault="00623B1D" w:rsidP="00900E58">
            <w:pPr>
              <w:spacing w:after="0" w:line="240" w:lineRule="auto"/>
              <w:rPr>
                <w:rFonts w:ascii="Arial Narrow" w:hAnsi="Arial Narrow"/>
              </w:rPr>
            </w:pPr>
          </w:p>
        </w:tc>
        <w:tc>
          <w:tcPr>
            <w:tcW w:w="1725" w:type="dxa"/>
            <w:shd w:val="clear" w:color="auto" w:fill="BFBFBF"/>
            <w:vAlign w:val="center"/>
          </w:tcPr>
          <w:p w14:paraId="01305651"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366C1A5F"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Comments</w:t>
            </w:r>
          </w:p>
        </w:tc>
      </w:tr>
      <w:tr w:rsidR="00623B1D" w:rsidRPr="0095148D" w14:paraId="4FB795BD" w14:textId="77777777" w:rsidTr="00900E58">
        <w:trPr>
          <w:trHeight w:val="189"/>
        </w:trPr>
        <w:tc>
          <w:tcPr>
            <w:tcW w:w="587" w:type="dxa"/>
            <w:vMerge/>
          </w:tcPr>
          <w:p w14:paraId="698CBEBA" w14:textId="77777777" w:rsidR="00623B1D" w:rsidRPr="0095148D" w:rsidRDefault="00623B1D" w:rsidP="00900E58">
            <w:pPr>
              <w:spacing w:after="0" w:line="240" w:lineRule="auto"/>
              <w:rPr>
                <w:rFonts w:ascii="Arial Narrow" w:hAnsi="Arial Narrow"/>
                <w:b/>
                <w:i/>
              </w:rPr>
            </w:pPr>
          </w:p>
        </w:tc>
        <w:tc>
          <w:tcPr>
            <w:tcW w:w="4141" w:type="dxa"/>
            <w:vMerge/>
          </w:tcPr>
          <w:p w14:paraId="577DC733" w14:textId="77777777" w:rsidR="00623B1D" w:rsidRPr="0095148D" w:rsidRDefault="00623B1D" w:rsidP="00900E58">
            <w:pPr>
              <w:numPr>
                <w:ilvl w:val="0"/>
                <w:numId w:val="4"/>
              </w:numPr>
              <w:spacing w:after="0" w:line="240" w:lineRule="auto"/>
              <w:contextualSpacing/>
              <w:rPr>
                <w:rFonts w:ascii="Arial Narrow" w:hAnsi="Arial Narrow"/>
              </w:rPr>
            </w:pPr>
          </w:p>
        </w:tc>
        <w:tc>
          <w:tcPr>
            <w:tcW w:w="1725" w:type="dxa"/>
            <w:vAlign w:val="center"/>
          </w:tcPr>
          <w:p w14:paraId="0F4FE35F" w14:textId="77777777" w:rsidR="00623B1D" w:rsidRPr="0095148D" w:rsidRDefault="00623B1D" w:rsidP="00900E58">
            <w:pPr>
              <w:spacing w:after="0" w:line="240" w:lineRule="auto"/>
              <w:jc w:val="center"/>
              <w:rPr>
                <w:rFonts w:ascii="Arial Narrow" w:hAnsi="Arial Narrow"/>
              </w:rPr>
            </w:pPr>
          </w:p>
        </w:tc>
        <w:tc>
          <w:tcPr>
            <w:tcW w:w="2607" w:type="dxa"/>
            <w:vAlign w:val="center"/>
          </w:tcPr>
          <w:p w14:paraId="06D25FF3" w14:textId="77777777" w:rsidR="00623B1D" w:rsidRPr="0095148D" w:rsidRDefault="00623B1D" w:rsidP="00900E58">
            <w:pPr>
              <w:spacing w:after="0" w:line="240" w:lineRule="auto"/>
              <w:jc w:val="center"/>
              <w:rPr>
                <w:rFonts w:ascii="Arial Narrow" w:hAnsi="Arial Narrow"/>
              </w:rPr>
            </w:pPr>
          </w:p>
        </w:tc>
      </w:tr>
      <w:tr w:rsidR="00623B1D" w:rsidRPr="0095148D" w14:paraId="3FD36CC1" w14:textId="77777777" w:rsidTr="00900E58">
        <w:trPr>
          <w:trHeight w:val="20"/>
        </w:trPr>
        <w:tc>
          <w:tcPr>
            <w:tcW w:w="587" w:type="dxa"/>
            <w:vMerge w:val="restart"/>
          </w:tcPr>
          <w:p w14:paraId="50F850CC" w14:textId="77777777" w:rsidR="00623B1D" w:rsidRPr="0095148D" w:rsidRDefault="00623B1D" w:rsidP="00900E58">
            <w:pPr>
              <w:spacing w:after="0" w:line="240" w:lineRule="auto"/>
              <w:rPr>
                <w:rFonts w:ascii="Arial Narrow" w:hAnsi="Arial Narrow"/>
                <w:b/>
                <w:i/>
              </w:rPr>
            </w:pPr>
            <w:r w:rsidRPr="0095148D">
              <w:rPr>
                <w:rFonts w:ascii="Arial Narrow" w:hAnsi="Arial Narrow"/>
                <w:b/>
                <w:i/>
              </w:rPr>
              <w:t>3</w:t>
            </w:r>
          </w:p>
        </w:tc>
        <w:tc>
          <w:tcPr>
            <w:tcW w:w="4141" w:type="dxa"/>
            <w:vMerge w:val="restart"/>
          </w:tcPr>
          <w:p w14:paraId="59308805" w14:textId="2470FEDB" w:rsidR="00623B1D" w:rsidRPr="00DE16A7" w:rsidRDefault="005915A0" w:rsidP="00900E58">
            <w:pPr>
              <w:spacing w:after="0" w:line="240" w:lineRule="auto"/>
              <w:rPr>
                <w:rFonts w:ascii="Arial Narrow" w:hAnsi="Arial Narrow"/>
              </w:rPr>
            </w:pPr>
            <w:r w:rsidRPr="005915A0">
              <w:rPr>
                <w:rFonts w:ascii="Arial Narrow" w:hAnsi="Arial Narrow"/>
              </w:rPr>
              <w:t xml:space="preserve">The Supplier confirms it is not linked directly or indirectly to any terrorism related activity, and does not sell any Dual-Purpose goods / services that may be used in a terror related activity. </w:t>
            </w:r>
          </w:p>
        </w:tc>
        <w:tc>
          <w:tcPr>
            <w:tcW w:w="1725" w:type="dxa"/>
            <w:shd w:val="clear" w:color="auto" w:fill="BFBFBF"/>
            <w:vAlign w:val="center"/>
          </w:tcPr>
          <w:p w14:paraId="35DF1870"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4AB93FDA" w14:textId="77777777" w:rsidR="00623B1D" w:rsidRPr="0095148D" w:rsidRDefault="00623B1D" w:rsidP="00900E58">
            <w:pPr>
              <w:spacing w:after="0" w:line="240" w:lineRule="auto"/>
              <w:jc w:val="center"/>
              <w:rPr>
                <w:rFonts w:ascii="Arial Narrow" w:hAnsi="Arial Narrow"/>
                <w:b/>
              </w:rPr>
            </w:pPr>
            <w:r w:rsidRPr="0095148D">
              <w:rPr>
                <w:rFonts w:ascii="Arial Narrow" w:hAnsi="Arial Narrow"/>
                <w:b/>
              </w:rPr>
              <w:t>Comments</w:t>
            </w:r>
          </w:p>
        </w:tc>
      </w:tr>
      <w:tr w:rsidR="00623B1D" w:rsidRPr="0095148D" w14:paraId="04C53851" w14:textId="77777777" w:rsidTr="00900E58">
        <w:trPr>
          <w:trHeight w:val="873"/>
        </w:trPr>
        <w:tc>
          <w:tcPr>
            <w:tcW w:w="587" w:type="dxa"/>
            <w:vMerge/>
          </w:tcPr>
          <w:p w14:paraId="2D000ACC" w14:textId="77777777" w:rsidR="00623B1D" w:rsidRPr="0095148D" w:rsidRDefault="00623B1D" w:rsidP="00900E58">
            <w:pPr>
              <w:spacing w:after="0" w:line="240" w:lineRule="auto"/>
              <w:rPr>
                <w:rFonts w:ascii="Arial Narrow" w:hAnsi="Arial Narrow"/>
                <w:b/>
                <w:i/>
              </w:rPr>
            </w:pPr>
          </w:p>
        </w:tc>
        <w:tc>
          <w:tcPr>
            <w:tcW w:w="4141" w:type="dxa"/>
            <w:vMerge/>
          </w:tcPr>
          <w:p w14:paraId="75AAF00D" w14:textId="77777777" w:rsidR="00623B1D" w:rsidRPr="0095148D" w:rsidRDefault="00623B1D" w:rsidP="00900E58">
            <w:pPr>
              <w:spacing w:after="0" w:line="240" w:lineRule="auto"/>
              <w:rPr>
                <w:rFonts w:ascii="Arial Narrow" w:hAnsi="Arial Narrow"/>
              </w:rPr>
            </w:pPr>
          </w:p>
        </w:tc>
        <w:tc>
          <w:tcPr>
            <w:tcW w:w="1725" w:type="dxa"/>
            <w:vAlign w:val="center"/>
          </w:tcPr>
          <w:p w14:paraId="39C8088D" w14:textId="77777777" w:rsidR="00623B1D" w:rsidRPr="0095148D" w:rsidRDefault="00623B1D" w:rsidP="00900E58">
            <w:pPr>
              <w:spacing w:after="0" w:line="240" w:lineRule="auto"/>
              <w:jc w:val="center"/>
              <w:rPr>
                <w:rFonts w:ascii="Arial Narrow" w:hAnsi="Arial Narrow"/>
              </w:rPr>
            </w:pPr>
          </w:p>
        </w:tc>
        <w:tc>
          <w:tcPr>
            <w:tcW w:w="2607" w:type="dxa"/>
            <w:vAlign w:val="center"/>
          </w:tcPr>
          <w:p w14:paraId="49FCDD5E" w14:textId="77777777" w:rsidR="00623B1D" w:rsidRPr="0095148D" w:rsidRDefault="00623B1D" w:rsidP="00900E58">
            <w:pPr>
              <w:spacing w:after="0" w:line="240" w:lineRule="auto"/>
              <w:jc w:val="center"/>
              <w:rPr>
                <w:rFonts w:ascii="Arial Narrow" w:hAnsi="Arial Narrow"/>
              </w:rPr>
            </w:pPr>
          </w:p>
        </w:tc>
      </w:tr>
      <w:tr w:rsidR="005915A0" w:rsidRPr="0095148D" w14:paraId="6F8F137A" w14:textId="77777777" w:rsidTr="005915A0">
        <w:trPr>
          <w:trHeight w:val="282"/>
        </w:trPr>
        <w:tc>
          <w:tcPr>
            <w:tcW w:w="587" w:type="dxa"/>
            <w:vMerge w:val="restart"/>
          </w:tcPr>
          <w:p w14:paraId="7D86DEF4" w14:textId="2C035AB7" w:rsidR="005915A0" w:rsidRPr="0095148D" w:rsidRDefault="005915A0" w:rsidP="005915A0">
            <w:pPr>
              <w:spacing w:after="0" w:line="240" w:lineRule="auto"/>
              <w:rPr>
                <w:rFonts w:ascii="Arial Narrow" w:hAnsi="Arial Narrow"/>
                <w:b/>
                <w:i/>
              </w:rPr>
            </w:pPr>
            <w:r>
              <w:rPr>
                <w:rFonts w:ascii="Arial Narrow" w:hAnsi="Arial Narrow"/>
                <w:b/>
                <w:i/>
              </w:rPr>
              <w:t>4</w:t>
            </w:r>
          </w:p>
        </w:tc>
        <w:tc>
          <w:tcPr>
            <w:tcW w:w="4141" w:type="dxa"/>
            <w:vMerge w:val="restart"/>
          </w:tcPr>
          <w:p w14:paraId="3A243306" w14:textId="72B4E79B" w:rsidR="005915A0" w:rsidRPr="0095148D" w:rsidRDefault="005915A0" w:rsidP="005915A0">
            <w:pPr>
              <w:spacing w:after="0" w:line="240" w:lineRule="auto"/>
              <w:rPr>
                <w:rFonts w:ascii="Arial Narrow" w:hAnsi="Arial Narrow"/>
              </w:rPr>
            </w:pPr>
            <w:r w:rsidRPr="001F57CE">
              <w:rPr>
                <w:rFonts w:ascii="Arial Narrow" w:hAnsi="Arial Narrow"/>
              </w:rPr>
              <w:t>The Supplier confirms they are not a prohibited party under applicable sanctions laws or anti-terrorism laws or provide goods under sanction by the United States of America or the European Union and accepts that SCI will undertake independent checks to validate this.</w:t>
            </w:r>
          </w:p>
        </w:tc>
        <w:tc>
          <w:tcPr>
            <w:tcW w:w="1725" w:type="dxa"/>
            <w:shd w:val="clear" w:color="auto" w:fill="D9D9D9" w:themeFill="background1" w:themeFillShade="D9"/>
            <w:vAlign w:val="center"/>
          </w:tcPr>
          <w:p w14:paraId="19C634BD" w14:textId="4AB5CD92" w:rsidR="005915A0" w:rsidRPr="005915A0" w:rsidRDefault="005915A0" w:rsidP="005915A0">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D9D9D9" w:themeFill="background1" w:themeFillShade="D9"/>
            <w:vAlign w:val="center"/>
          </w:tcPr>
          <w:p w14:paraId="63E1FC0B" w14:textId="3B9C2D36" w:rsidR="005915A0" w:rsidRPr="005915A0" w:rsidRDefault="005915A0" w:rsidP="005915A0">
            <w:pPr>
              <w:spacing w:after="0" w:line="240" w:lineRule="auto"/>
              <w:jc w:val="center"/>
              <w:rPr>
                <w:rFonts w:ascii="Arial Narrow" w:hAnsi="Arial Narrow"/>
                <w:b/>
              </w:rPr>
            </w:pPr>
            <w:r w:rsidRPr="0095148D">
              <w:rPr>
                <w:rFonts w:ascii="Arial Narrow" w:hAnsi="Arial Narrow"/>
                <w:b/>
              </w:rPr>
              <w:t>Comments</w:t>
            </w:r>
          </w:p>
        </w:tc>
      </w:tr>
      <w:tr w:rsidR="005915A0" w:rsidRPr="0095148D" w14:paraId="6BB37A51" w14:textId="77777777" w:rsidTr="00900E58">
        <w:trPr>
          <w:trHeight w:val="873"/>
        </w:trPr>
        <w:tc>
          <w:tcPr>
            <w:tcW w:w="587" w:type="dxa"/>
            <w:vMerge/>
          </w:tcPr>
          <w:p w14:paraId="5EEB1539" w14:textId="77777777" w:rsidR="005915A0" w:rsidRPr="0095148D" w:rsidRDefault="005915A0" w:rsidP="005915A0">
            <w:pPr>
              <w:spacing w:after="0" w:line="240" w:lineRule="auto"/>
              <w:rPr>
                <w:rFonts w:ascii="Arial Narrow" w:hAnsi="Arial Narrow"/>
                <w:b/>
                <w:i/>
              </w:rPr>
            </w:pPr>
          </w:p>
        </w:tc>
        <w:tc>
          <w:tcPr>
            <w:tcW w:w="4141" w:type="dxa"/>
            <w:vMerge/>
          </w:tcPr>
          <w:p w14:paraId="7B9A06BE" w14:textId="77777777" w:rsidR="005915A0" w:rsidRPr="0095148D" w:rsidRDefault="005915A0" w:rsidP="005915A0">
            <w:pPr>
              <w:spacing w:after="0" w:line="240" w:lineRule="auto"/>
              <w:rPr>
                <w:rFonts w:ascii="Arial Narrow" w:hAnsi="Arial Narrow"/>
              </w:rPr>
            </w:pPr>
          </w:p>
        </w:tc>
        <w:tc>
          <w:tcPr>
            <w:tcW w:w="1725" w:type="dxa"/>
            <w:vAlign w:val="center"/>
          </w:tcPr>
          <w:p w14:paraId="5F019B76" w14:textId="77777777" w:rsidR="005915A0" w:rsidRPr="0095148D" w:rsidRDefault="005915A0" w:rsidP="005915A0">
            <w:pPr>
              <w:spacing w:after="0" w:line="240" w:lineRule="auto"/>
              <w:jc w:val="center"/>
              <w:rPr>
                <w:rFonts w:ascii="Arial Narrow" w:hAnsi="Arial Narrow"/>
              </w:rPr>
            </w:pPr>
          </w:p>
        </w:tc>
        <w:tc>
          <w:tcPr>
            <w:tcW w:w="2607" w:type="dxa"/>
            <w:vAlign w:val="center"/>
          </w:tcPr>
          <w:p w14:paraId="5BB5E232" w14:textId="77777777" w:rsidR="005915A0" w:rsidRPr="0095148D" w:rsidRDefault="005915A0" w:rsidP="005915A0">
            <w:pPr>
              <w:spacing w:after="0" w:line="240" w:lineRule="auto"/>
              <w:jc w:val="center"/>
              <w:rPr>
                <w:rFonts w:ascii="Arial Narrow" w:hAnsi="Arial Narrow"/>
              </w:rPr>
            </w:pPr>
          </w:p>
        </w:tc>
      </w:tr>
      <w:tr w:rsidR="005915A0" w:rsidRPr="0095148D" w14:paraId="012E70BC" w14:textId="77777777" w:rsidTr="00900E58">
        <w:trPr>
          <w:trHeight w:val="19"/>
        </w:trPr>
        <w:tc>
          <w:tcPr>
            <w:tcW w:w="587" w:type="dxa"/>
            <w:vMerge w:val="restart"/>
          </w:tcPr>
          <w:p w14:paraId="1D0E34C0" w14:textId="4CEBA7AD" w:rsidR="005915A0" w:rsidRPr="0095148D" w:rsidRDefault="005915A0" w:rsidP="005915A0">
            <w:pPr>
              <w:spacing w:after="0" w:line="240" w:lineRule="auto"/>
              <w:rPr>
                <w:rFonts w:ascii="Arial Narrow" w:hAnsi="Arial Narrow"/>
                <w:b/>
                <w:i/>
              </w:rPr>
            </w:pPr>
            <w:r>
              <w:rPr>
                <w:rFonts w:ascii="Arial Narrow" w:hAnsi="Arial Narrow"/>
                <w:b/>
                <w:i/>
              </w:rPr>
              <w:t>5</w:t>
            </w:r>
          </w:p>
        </w:tc>
        <w:tc>
          <w:tcPr>
            <w:tcW w:w="4141" w:type="dxa"/>
            <w:vMerge w:val="restart"/>
          </w:tcPr>
          <w:p w14:paraId="450A5B81" w14:textId="77777777" w:rsidR="005915A0" w:rsidRPr="0095148D" w:rsidRDefault="005915A0" w:rsidP="005915A0">
            <w:pPr>
              <w:spacing w:after="0" w:line="240" w:lineRule="auto"/>
              <w:rPr>
                <w:rFonts w:ascii="Arial Narrow" w:hAnsi="Arial Narrow"/>
              </w:rPr>
            </w:pPr>
          </w:p>
          <w:p w14:paraId="511ED892" w14:textId="77777777" w:rsidR="00496CA7" w:rsidRPr="001F57CE" w:rsidRDefault="00496CA7" w:rsidP="00496CA7">
            <w:pPr>
              <w:spacing w:after="0" w:line="240" w:lineRule="auto"/>
              <w:rPr>
                <w:rFonts w:ascii="Arial Narrow" w:hAnsi="Arial Narrow"/>
              </w:rPr>
            </w:pPr>
            <w:r w:rsidRPr="001F57CE">
              <w:rPr>
                <w:rFonts w:ascii="Arial Narrow" w:hAnsi="Arial Narrow"/>
              </w:rPr>
              <w:t>The Supplier confirms it is fully qualified, licenses and registered to trade with Save the Children (including compliance with all relevant local Country legislation).</w:t>
            </w:r>
          </w:p>
          <w:p w14:paraId="27673175" w14:textId="77777777" w:rsidR="00496CA7" w:rsidRPr="001F57CE" w:rsidRDefault="00496CA7" w:rsidP="00496CA7">
            <w:pPr>
              <w:spacing w:after="0" w:line="240" w:lineRule="auto"/>
              <w:rPr>
                <w:rFonts w:ascii="Arial Narrow" w:hAnsi="Arial Narrow"/>
              </w:rPr>
            </w:pPr>
          </w:p>
          <w:p w14:paraId="3CE115DE" w14:textId="77777777" w:rsidR="00496CA7" w:rsidRPr="001F57CE" w:rsidRDefault="00496CA7" w:rsidP="00496CA7">
            <w:pPr>
              <w:spacing w:after="0" w:line="240" w:lineRule="auto"/>
              <w:rPr>
                <w:rFonts w:ascii="Arial Narrow" w:hAnsi="Arial Narrow"/>
              </w:rPr>
            </w:pPr>
            <w:r w:rsidRPr="001F57CE">
              <w:rPr>
                <w:rFonts w:ascii="Arial Narrow" w:hAnsi="Arial Narrow"/>
              </w:rPr>
              <w:t>This includes the Supplier submitting the following requirements (where applicable):</w:t>
            </w:r>
          </w:p>
          <w:p w14:paraId="2210C09D" w14:textId="77777777" w:rsidR="00496CA7" w:rsidRPr="001F57CE" w:rsidRDefault="00496CA7" w:rsidP="00496CA7">
            <w:pPr>
              <w:spacing w:after="0" w:line="240" w:lineRule="auto"/>
              <w:rPr>
                <w:rFonts w:ascii="Arial Narrow" w:hAnsi="Arial Narrow"/>
              </w:rPr>
            </w:pPr>
            <w:r w:rsidRPr="001F57CE">
              <w:rPr>
                <w:rFonts w:ascii="Arial Narrow" w:hAnsi="Arial Narrow"/>
              </w:rPr>
              <w:t>- Legitimate business address</w:t>
            </w:r>
          </w:p>
          <w:p w14:paraId="77BA0E24" w14:textId="77777777" w:rsidR="00496CA7" w:rsidRPr="001F57CE" w:rsidRDefault="00496CA7" w:rsidP="00496CA7">
            <w:pPr>
              <w:spacing w:after="0" w:line="240" w:lineRule="auto"/>
              <w:rPr>
                <w:rFonts w:ascii="Arial Narrow" w:hAnsi="Arial Narrow"/>
              </w:rPr>
            </w:pPr>
            <w:r w:rsidRPr="001F57CE">
              <w:rPr>
                <w:rFonts w:ascii="Arial Narrow" w:hAnsi="Arial Narrow"/>
              </w:rPr>
              <w:t>- Tax registration number &amp; certificate</w:t>
            </w:r>
            <w:r>
              <w:rPr>
                <w:rFonts w:ascii="Arial Narrow" w:hAnsi="Arial Narrow"/>
              </w:rPr>
              <w:t xml:space="preserve"> (construction/ logistics registered with Ministry of commerce of AFG or MoE. </w:t>
            </w:r>
          </w:p>
          <w:p w14:paraId="37BD6361" w14:textId="77777777" w:rsidR="00496CA7" w:rsidRPr="001F57CE" w:rsidRDefault="00496CA7" w:rsidP="00496CA7">
            <w:pPr>
              <w:spacing w:after="0" w:line="240" w:lineRule="auto"/>
              <w:rPr>
                <w:rFonts w:ascii="Arial Narrow" w:hAnsi="Arial Narrow"/>
              </w:rPr>
            </w:pPr>
            <w:r w:rsidRPr="001F57CE">
              <w:rPr>
                <w:rFonts w:ascii="Arial Narrow" w:hAnsi="Arial Narrow"/>
              </w:rPr>
              <w:t>- Business registration certificate</w:t>
            </w:r>
          </w:p>
          <w:p w14:paraId="779A5414" w14:textId="77777777" w:rsidR="00496CA7" w:rsidRDefault="00496CA7" w:rsidP="00496CA7">
            <w:pPr>
              <w:spacing w:after="0" w:line="240" w:lineRule="auto"/>
              <w:contextualSpacing/>
              <w:rPr>
                <w:rFonts w:ascii="Arial Narrow" w:hAnsi="Arial Narrow"/>
              </w:rPr>
            </w:pPr>
            <w:r>
              <w:rPr>
                <w:rFonts w:ascii="Arial Narrow" w:hAnsi="Arial Narrow"/>
              </w:rPr>
              <w:t xml:space="preserve">- </w:t>
            </w:r>
            <w:r w:rsidRPr="001F57CE">
              <w:rPr>
                <w:rFonts w:ascii="Arial Narrow" w:hAnsi="Arial Narrow"/>
              </w:rPr>
              <w:t>Trading license</w:t>
            </w:r>
          </w:p>
          <w:p w14:paraId="76988D48" w14:textId="77777777" w:rsidR="00496CA7" w:rsidRDefault="00496CA7" w:rsidP="00496CA7">
            <w:pPr>
              <w:spacing w:after="0" w:line="240" w:lineRule="auto"/>
              <w:contextualSpacing/>
              <w:rPr>
                <w:rFonts w:ascii="Arial Narrow" w:hAnsi="Arial Narrow"/>
              </w:rPr>
            </w:pPr>
          </w:p>
          <w:p w14:paraId="5DAD67CA" w14:textId="5570F379" w:rsidR="005915A0" w:rsidRPr="00E45069" w:rsidRDefault="00496CA7" w:rsidP="00496CA7">
            <w:pPr>
              <w:numPr>
                <w:ilvl w:val="0"/>
                <w:numId w:val="5"/>
              </w:numPr>
              <w:spacing w:after="0" w:line="240" w:lineRule="auto"/>
              <w:contextualSpacing/>
              <w:rPr>
                <w:rFonts w:ascii="Arial Narrow" w:hAnsi="Arial Narrow"/>
              </w:rPr>
            </w:pPr>
            <w:r w:rsidRPr="00623B1D">
              <w:rPr>
                <w:rFonts w:ascii="Arial Narrow" w:hAnsi="Arial Narrow"/>
              </w:rPr>
              <w:t>Note: Only Logistics/Construction Companies are eligible to quote for this greenhouse activities with Logistics/Construction business license, and we will avoid other types of company to affect our work.</w:t>
            </w:r>
          </w:p>
        </w:tc>
        <w:tc>
          <w:tcPr>
            <w:tcW w:w="1725" w:type="dxa"/>
            <w:shd w:val="clear" w:color="auto" w:fill="BFBFBF"/>
            <w:vAlign w:val="center"/>
          </w:tcPr>
          <w:p w14:paraId="607397DB" w14:textId="77777777" w:rsidR="005915A0" w:rsidRPr="0095148D" w:rsidRDefault="005915A0" w:rsidP="005915A0">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4D95A6D7" w14:textId="77777777" w:rsidR="005915A0" w:rsidRPr="0095148D" w:rsidRDefault="005915A0" w:rsidP="005915A0">
            <w:pPr>
              <w:spacing w:after="0" w:line="240" w:lineRule="auto"/>
              <w:jc w:val="center"/>
              <w:rPr>
                <w:rFonts w:ascii="Arial Narrow" w:hAnsi="Arial Narrow"/>
                <w:b/>
              </w:rPr>
            </w:pPr>
            <w:r w:rsidRPr="0095148D">
              <w:rPr>
                <w:rFonts w:ascii="Arial Narrow" w:hAnsi="Arial Narrow"/>
                <w:b/>
              </w:rPr>
              <w:t>Comments</w:t>
            </w:r>
          </w:p>
        </w:tc>
      </w:tr>
      <w:tr w:rsidR="005915A0" w:rsidRPr="0095148D" w14:paraId="4A592824" w14:textId="77777777" w:rsidTr="00900E58">
        <w:trPr>
          <w:trHeight w:val="10"/>
        </w:trPr>
        <w:tc>
          <w:tcPr>
            <w:tcW w:w="587" w:type="dxa"/>
            <w:vMerge/>
          </w:tcPr>
          <w:p w14:paraId="6DA77B9D" w14:textId="77777777" w:rsidR="005915A0" w:rsidRPr="0095148D" w:rsidRDefault="005915A0" w:rsidP="005915A0">
            <w:pPr>
              <w:spacing w:after="0" w:line="240" w:lineRule="auto"/>
              <w:rPr>
                <w:rFonts w:ascii="Arial Narrow" w:hAnsi="Arial Narrow"/>
                <w:b/>
                <w:i/>
              </w:rPr>
            </w:pPr>
          </w:p>
        </w:tc>
        <w:tc>
          <w:tcPr>
            <w:tcW w:w="4141" w:type="dxa"/>
            <w:vMerge/>
          </w:tcPr>
          <w:p w14:paraId="4D3E3364" w14:textId="77777777" w:rsidR="005915A0" w:rsidRPr="0095148D" w:rsidRDefault="005915A0" w:rsidP="005915A0">
            <w:pPr>
              <w:numPr>
                <w:ilvl w:val="0"/>
                <w:numId w:val="5"/>
              </w:numPr>
              <w:spacing w:after="0" w:line="240" w:lineRule="auto"/>
              <w:contextualSpacing/>
              <w:rPr>
                <w:rFonts w:ascii="Arial Narrow" w:hAnsi="Arial Narrow"/>
              </w:rPr>
            </w:pPr>
          </w:p>
        </w:tc>
        <w:tc>
          <w:tcPr>
            <w:tcW w:w="1725" w:type="dxa"/>
            <w:vAlign w:val="center"/>
          </w:tcPr>
          <w:p w14:paraId="6646645C" w14:textId="77777777" w:rsidR="005915A0" w:rsidRPr="0095148D" w:rsidRDefault="005915A0" w:rsidP="005915A0">
            <w:pPr>
              <w:spacing w:after="0" w:line="240" w:lineRule="auto"/>
              <w:jc w:val="center"/>
              <w:rPr>
                <w:rFonts w:ascii="Arial Narrow" w:hAnsi="Arial Narrow"/>
              </w:rPr>
            </w:pPr>
          </w:p>
        </w:tc>
        <w:tc>
          <w:tcPr>
            <w:tcW w:w="2607" w:type="dxa"/>
            <w:vAlign w:val="center"/>
          </w:tcPr>
          <w:p w14:paraId="3584FFE1" w14:textId="77777777" w:rsidR="005915A0" w:rsidRPr="0095148D" w:rsidRDefault="005915A0" w:rsidP="005915A0">
            <w:pPr>
              <w:spacing w:after="0" w:line="240" w:lineRule="auto"/>
              <w:jc w:val="center"/>
              <w:rPr>
                <w:rFonts w:ascii="Arial Narrow" w:hAnsi="Arial Narrow"/>
              </w:rPr>
            </w:pPr>
          </w:p>
        </w:tc>
      </w:tr>
      <w:tr w:rsidR="005915A0" w:rsidRPr="0095148D" w14:paraId="12D6EF8E" w14:textId="77777777" w:rsidTr="00900E58">
        <w:trPr>
          <w:trHeight w:val="10"/>
        </w:trPr>
        <w:tc>
          <w:tcPr>
            <w:tcW w:w="587" w:type="dxa"/>
            <w:vMerge/>
          </w:tcPr>
          <w:p w14:paraId="5965B8E8" w14:textId="77777777" w:rsidR="005915A0" w:rsidRPr="0095148D" w:rsidRDefault="005915A0" w:rsidP="005915A0">
            <w:pPr>
              <w:spacing w:after="0" w:line="240" w:lineRule="auto"/>
              <w:rPr>
                <w:rFonts w:ascii="Arial Narrow" w:hAnsi="Arial Narrow"/>
                <w:b/>
                <w:i/>
              </w:rPr>
            </w:pPr>
          </w:p>
        </w:tc>
        <w:tc>
          <w:tcPr>
            <w:tcW w:w="4141" w:type="dxa"/>
            <w:vMerge/>
          </w:tcPr>
          <w:p w14:paraId="2E736F3A" w14:textId="77777777" w:rsidR="005915A0" w:rsidRPr="0095148D" w:rsidRDefault="005915A0" w:rsidP="005915A0">
            <w:pPr>
              <w:numPr>
                <w:ilvl w:val="0"/>
                <w:numId w:val="5"/>
              </w:numPr>
              <w:spacing w:after="0" w:line="240" w:lineRule="auto"/>
              <w:contextualSpacing/>
              <w:rPr>
                <w:rFonts w:ascii="Arial Narrow" w:hAnsi="Arial Narrow"/>
              </w:rPr>
            </w:pPr>
          </w:p>
        </w:tc>
        <w:tc>
          <w:tcPr>
            <w:tcW w:w="1725" w:type="dxa"/>
            <w:shd w:val="clear" w:color="auto" w:fill="BFBFBF"/>
            <w:vAlign w:val="center"/>
          </w:tcPr>
          <w:p w14:paraId="1D7EE0D5" w14:textId="77777777" w:rsidR="005915A0" w:rsidRPr="0095148D" w:rsidRDefault="005915A0" w:rsidP="005915A0">
            <w:pPr>
              <w:spacing w:after="0" w:line="240" w:lineRule="auto"/>
              <w:jc w:val="center"/>
              <w:rPr>
                <w:rFonts w:ascii="Arial Narrow" w:hAnsi="Arial Narrow"/>
                <w:b/>
              </w:rPr>
            </w:pPr>
            <w:r w:rsidRPr="0095148D">
              <w:rPr>
                <w:rFonts w:ascii="Arial Narrow" w:hAnsi="Arial Narrow"/>
                <w:b/>
              </w:rPr>
              <w:t>Requirement</w:t>
            </w:r>
          </w:p>
        </w:tc>
        <w:tc>
          <w:tcPr>
            <w:tcW w:w="2607" w:type="dxa"/>
            <w:shd w:val="clear" w:color="auto" w:fill="BFBFBF"/>
            <w:vAlign w:val="center"/>
          </w:tcPr>
          <w:p w14:paraId="27842046" w14:textId="77777777" w:rsidR="005915A0" w:rsidRPr="0095148D" w:rsidRDefault="005915A0" w:rsidP="005915A0">
            <w:pPr>
              <w:spacing w:after="0" w:line="240" w:lineRule="auto"/>
              <w:jc w:val="center"/>
              <w:rPr>
                <w:rFonts w:ascii="Arial Narrow" w:hAnsi="Arial Narrow"/>
                <w:b/>
              </w:rPr>
            </w:pPr>
            <w:r w:rsidRPr="0095148D">
              <w:rPr>
                <w:rFonts w:ascii="Arial Narrow" w:hAnsi="Arial Narrow"/>
                <w:b/>
              </w:rPr>
              <w:t>Bidder Response / Attachments</w:t>
            </w:r>
          </w:p>
        </w:tc>
      </w:tr>
      <w:tr w:rsidR="005915A0" w:rsidRPr="0095148D" w14:paraId="20B6A086" w14:textId="77777777" w:rsidTr="00900E58">
        <w:trPr>
          <w:trHeight w:val="10"/>
        </w:trPr>
        <w:tc>
          <w:tcPr>
            <w:tcW w:w="587" w:type="dxa"/>
            <w:vMerge/>
          </w:tcPr>
          <w:p w14:paraId="5AB0D10F" w14:textId="77777777" w:rsidR="005915A0" w:rsidRPr="0095148D" w:rsidRDefault="005915A0" w:rsidP="005915A0">
            <w:pPr>
              <w:spacing w:after="0" w:line="240" w:lineRule="auto"/>
              <w:rPr>
                <w:rFonts w:ascii="Arial Narrow" w:hAnsi="Arial Narrow"/>
                <w:b/>
                <w:i/>
              </w:rPr>
            </w:pPr>
          </w:p>
        </w:tc>
        <w:tc>
          <w:tcPr>
            <w:tcW w:w="4141" w:type="dxa"/>
            <w:vMerge/>
          </w:tcPr>
          <w:p w14:paraId="4C510850" w14:textId="77777777" w:rsidR="005915A0" w:rsidRPr="0095148D" w:rsidRDefault="005915A0" w:rsidP="005915A0">
            <w:pPr>
              <w:numPr>
                <w:ilvl w:val="0"/>
                <w:numId w:val="5"/>
              </w:numPr>
              <w:spacing w:after="0" w:line="240" w:lineRule="auto"/>
              <w:contextualSpacing/>
              <w:rPr>
                <w:rFonts w:ascii="Arial Narrow" w:hAnsi="Arial Narrow"/>
              </w:rPr>
            </w:pPr>
          </w:p>
        </w:tc>
        <w:tc>
          <w:tcPr>
            <w:tcW w:w="1725" w:type="dxa"/>
            <w:vAlign w:val="center"/>
          </w:tcPr>
          <w:p w14:paraId="5BB8B310" w14:textId="77777777" w:rsidR="005915A0" w:rsidRPr="0095148D" w:rsidRDefault="005915A0" w:rsidP="005915A0">
            <w:pPr>
              <w:spacing w:after="0" w:line="240" w:lineRule="auto"/>
              <w:jc w:val="center"/>
              <w:rPr>
                <w:rFonts w:ascii="Arial Narrow" w:hAnsi="Arial Narrow"/>
                <w:b/>
                <w:i/>
              </w:rPr>
            </w:pPr>
            <w:r w:rsidRPr="0095148D">
              <w:rPr>
                <w:rFonts w:ascii="Arial Narrow" w:hAnsi="Arial Narrow"/>
                <w:b/>
                <w:i/>
              </w:rPr>
              <w:t>Legitimate Business Address</w:t>
            </w:r>
          </w:p>
        </w:tc>
        <w:tc>
          <w:tcPr>
            <w:tcW w:w="2607" w:type="dxa"/>
            <w:vAlign w:val="center"/>
          </w:tcPr>
          <w:p w14:paraId="57BA4A06" w14:textId="77777777" w:rsidR="005915A0" w:rsidRPr="0095148D" w:rsidRDefault="005915A0" w:rsidP="005915A0">
            <w:pPr>
              <w:spacing w:after="0" w:line="240" w:lineRule="auto"/>
              <w:jc w:val="center"/>
              <w:rPr>
                <w:rFonts w:ascii="Arial Narrow" w:hAnsi="Arial Narrow"/>
              </w:rPr>
            </w:pPr>
          </w:p>
        </w:tc>
      </w:tr>
      <w:tr w:rsidR="005915A0" w:rsidRPr="0095148D" w14:paraId="01D46582" w14:textId="77777777" w:rsidTr="00900E58">
        <w:trPr>
          <w:trHeight w:val="10"/>
        </w:trPr>
        <w:tc>
          <w:tcPr>
            <w:tcW w:w="587" w:type="dxa"/>
            <w:vMerge/>
          </w:tcPr>
          <w:p w14:paraId="1938EE14" w14:textId="77777777" w:rsidR="005915A0" w:rsidRPr="0095148D" w:rsidRDefault="005915A0" w:rsidP="005915A0">
            <w:pPr>
              <w:spacing w:after="0" w:line="240" w:lineRule="auto"/>
              <w:rPr>
                <w:rFonts w:ascii="Arial Narrow" w:hAnsi="Arial Narrow"/>
                <w:b/>
                <w:i/>
              </w:rPr>
            </w:pPr>
          </w:p>
        </w:tc>
        <w:tc>
          <w:tcPr>
            <w:tcW w:w="4141" w:type="dxa"/>
            <w:vMerge/>
          </w:tcPr>
          <w:p w14:paraId="38122DFD" w14:textId="77777777" w:rsidR="005915A0" w:rsidRPr="0095148D" w:rsidRDefault="005915A0" w:rsidP="005915A0">
            <w:pPr>
              <w:spacing w:after="0" w:line="240" w:lineRule="auto"/>
              <w:rPr>
                <w:rFonts w:ascii="Arial Narrow" w:hAnsi="Arial Narrow"/>
              </w:rPr>
            </w:pPr>
          </w:p>
        </w:tc>
        <w:tc>
          <w:tcPr>
            <w:tcW w:w="1725" w:type="dxa"/>
            <w:vAlign w:val="center"/>
          </w:tcPr>
          <w:p w14:paraId="2C7B09A5" w14:textId="77777777" w:rsidR="005915A0" w:rsidRPr="0095148D" w:rsidRDefault="005915A0" w:rsidP="005915A0">
            <w:pPr>
              <w:spacing w:after="0" w:line="240" w:lineRule="auto"/>
              <w:jc w:val="center"/>
              <w:rPr>
                <w:rFonts w:ascii="Arial Narrow" w:hAnsi="Arial Narrow"/>
                <w:b/>
                <w:i/>
              </w:rPr>
            </w:pPr>
            <w:r w:rsidRPr="0095148D">
              <w:rPr>
                <w:rFonts w:ascii="Arial Narrow" w:hAnsi="Arial Narrow"/>
                <w:b/>
                <w:i/>
              </w:rPr>
              <w:t>Tax Registration Number &amp; Certificate</w:t>
            </w:r>
          </w:p>
        </w:tc>
        <w:tc>
          <w:tcPr>
            <w:tcW w:w="2607" w:type="dxa"/>
            <w:vAlign w:val="center"/>
          </w:tcPr>
          <w:p w14:paraId="072DC467" w14:textId="77777777" w:rsidR="005915A0" w:rsidRPr="0095148D" w:rsidRDefault="005915A0" w:rsidP="005915A0">
            <w:pPr>
              <w:spacing w:after="0" w:line="240" w:lineRule="auto"/>
              <w:jc w:val="center"/>
              <w:rPr>
                <w:rFonts w:ascii="Arial Narrow" w:hAnsi="Arial Narrow"/>
              </w:rPr>
            </w:pPr>
          </w:p>
        </w:tc>
      </w:tr>
      <w:tr w:rsidR="005915A0" w:rsidRPr="0095148D" w14:paraId="17BC8633" w14:textId="77777777" w:rsidTr="00900E58">
        <w:trPr>
          <w:trHeight w:val="10"/>
        </w:trPr>
        <w:tc>
          <w:tcPr>
            <w:tcW w:w="587" w:type="dxa"/>
            <w:vMerge/>
          </w:tcPr>
          <w:p w14:paraId="4C46E7A5" w14:textId="77777777" w:rsidR="005915A0" w:rsidRPr="0095148D" w:rsidRDefault="005915A0" w:rsidP="005915A0">
            <w:pPr>
              <w:spacing w:after="0" w:line="240" w:lineRule="auto"/>
              <w:rPr>
                <w:rFonts w:ascii="Arial Narrow" w:hAnsi="Arial Narrow"/>
                <w:b/>
                <w:i/>
              </w:rPr>
            </w:pPr>
          </w:p>
        </w:tc>
        <w:tc>
          <w:tcPr>
            <w:tcW w:w="4141" w:type="dxa"/>
            <w:vMerge/>
          </w:tcPr>
          <w:p w14:paraId="5731805B" w14:textId="77777777" w:rsidR="005915A0" w:rsidRPr="0095148D" w:rsidRDefault="005915A0" w:rsidP="005915A0">
            <w:pPr>
              <w:spacing w:after="0" w:line="240" w:lineRule="auto"/>
              <w:rPr>
                <w:rFonts w:ascii="Arial Narrow" w:hAnsi="Arial Narrow"/>
              </w:rPr>
            </w:pPr>
          </w:p>
        </w:tc>
        <w:tc>
          <w:tcPr>
            <w:tcW w:w="1725" w:type="dxa"/>
            <w:vAlign w:val="center"/>
          </w:tcPr>
          <w:p w14:paraId="2116049E" w14:textId="77777777" w:rsidR="005915A0" w:rsidRPr="0095148D" w:rsidRDefault="005915A0" w:rsidP="005915A0">
            <w:pPr>
              <w:spacing w:after="0" w:line="240" w:lineRule="auto"/>
              <w:jc w:val="center"/>
              <w:rPr>
                <w:rFonts w:ascii="Arial Narrow" w:hAnsi="Arial Narrow"/>
                <w:b/>
                <w:i/>
              </w:rPr>
            </w:pPr>
            <w:r w:rsidRPr="0095148D">
              <w:rPr>
                <w:rFonts w:ascii="Arial Narrow" w:hAnsi="Arial Narrow"/>
                <w:b/>
                <w:i/>
              </w:rPr>
              <w:t>Business Registration Certificate</w:t>
            </w:r>
          </w:p>
        </w:tc>
        <w:tc>
          <w:tcPr>
            <w:tcW w:w="2607" w:type="dxa"/>
            <w:vAlign w:val="center"/>
          </w:tcPr>
          <w:p w14:paraId="64BBE7E7" w14:textId="77777777" w:rsidR="005915A0" w:rsidRPr="0095148D" w:rsidRDefault="005915A0" w:rsidP="005915A0">
            <w:pPr>
              <w:spacing w:after="0" w:line="240" w:lineRule="auto"/>
              <w:jc w:val="center"/>
              <w:rPr>
                <w:rFonts w:ascii="Arial Narrow" w:hAnsi="Arial Narrow"/>
              </w:rPr>
            </w:pPr>
          </w:p>
        </w:tc>
      </w:tr>
      <w:tr w:rsidR="005915A0" w:rsidRPr="0095148D" w14:paraId="5617795A" w14:textId="77777777" w:rsidTr="00900E58">
        <w:trPr>
          <w:trHeight w:val="10"/>
        </w:trPr>
        <w:tc>
          <w:tcPr>
            <w:tcW w:w="587" w:type="dxa"/>
            <w:vMerge/>
          </w:tcPr>
          <w:p w14:paraId="367520FA" w14:textId="77777777" w:rsidR="005915A0" w:rsidRPr="0095148D" w:rsidRDefault="005915A0" w:rsidP="005915A0">
            <w:pPr>
              <w:spacing w:after="0" w:line="240" w:lineRule="auto"/>
              <w:rPr>
                <w:rFonts w:ascii="Arial Narrow" w:hAnsi="Arial Narrow"/>
                <w:b/>
                <w:i/>
              </w:rPr>
            </w:pPr>
          </w:p>
        </w:tc>
        <w:tc>
          <w:tcPr>
            <w:tcW w:w="4141" w:type="dxa"/>
            <w:vMerge/>
          </w:tcPr>
          <w:p w14:paraId="467EF77A" w14:textId="77777777" w:rsidR="005915A0" w:rsidRPr="0095148D" w:rsidRDefault="005915A0" w:rsidP="005915A0">
            <w:pPr>
              <w:spacing w:after="0" w:line="240" w:lineRule="auto"/>
              <w:rPr>
                <w:rFonts w:ascii="Arial Narrow" w:hAnsi="Arial Narrow"/>
              </w:rPr>
            </w:pPr>
          </w:p>
        </w:tc>
        <w:tc>
          <w:tcPr>
            <w:tcW w:w="1725" w:type="dxa"/>
            <w:vAlign w:val="center"/>
          </w:tcPr>
          <w:p w14:paraId="0FE8E94D" w14:textId="77777777" w:rsidR="005915A0" w:rsidRPr="0095148D" w:rsidRDefault="005915A0" w:rsidP="005915A0">
            <w:pPr>
              <w:spacing w:after="0" w:line="240" w:lineRule="auto"/>
              <w:jc w:val="center"/>
              <w:rPr>
                <w:rFonts w:ascii="Arial Narrow" w:hAnsi="Arial Narrow"/>
                <w:b/>
                <w:i/>
              </w:rPr>
            </w:pPr>
            <w:r w:rsidRPr="0095148D">
              <w:rPr>
                <w:rFonts w:ascii="Arial Narrow" w:hAnsi="Arial Narrow"/>
                <w:b/>
                <w:i/>
              </w:rPr>
              <w:t>Trading License</w:t>
            </w:r>
          </w:p>
        </w:tc>
        <w:tc>
          <w:tcPr>
            <w:tcW w:w="2607" w:type="dxa"/>
            <w:vAlign w:val="center"/>
          </w:tcPr>
          <w:p w14:paraId="754AEA9D" w14:textId="77777777" w:rsidR="005915A0" w:rsidRPr="0095148D" w:rsidRDefault="005915A0" w:rsidP="005915A0">
            <w:pPr>
              <w:spacing w:after="0" w:line="240" w:lineRule="auto"/>
              <w:jc w:val="center"/>
              <w:rPr>
                <w:rFonts w:ascii="Arial Narrow" w:hAnsi="Arial Narrow"/>
              </w:rPr>
            </w:pPr>
          </w:p>
        </w:tc>
      </w:tr>
      <w:tr w:rsidR="005915A0" w:rsidRPr="0095148D" w14:paraId="679511CC" w14:textId="77777777" w:rsidTr="00900E58">
        <w:trPr>
          <w:trHeight w:val="20"/>
        </w:trPr>
        <w:tc>
          <w:tcPr>
            <w:tcW w:w="587" w:type="dxa"/>
            <w:vMerge w:val="restart"/>
          </w:tcPr>
          <w:p w14:paraId="1683B405" w14:textId="513F8F49" w:rsidR="005915A0" w:rsidRDefault="005915A0" w:rsidP="005915A0">
            <w:pPr>
              <w:spacing w:after="0" w:line="240" w:lineRule="auto"/>
              <w:rPr>
                <w:rFonts w:ascii="Arial Narrow" w:hAnsi="Arial Narrow"/>
                <w:b/>
                <w:i/>
              </w:rPr>
            </w:pPr>
            <w:r>
              <w:rPr>
                <w:rFonts w:ascii="Arial Narrow" w:hAnsi="Arial Narrow"/>
                <w:b/>
                <w:i/>
              </w:rPr>
              <w:t>6</w:t>
            </w:r>
          </w:p>
        </w:tc>
        <w:tc>
          <w:tcPr>
            <w:tcW w:w="4141" w:type="dxa"/>
            <w:vMerge w:val="restart"/>
          </w:tcPr>
          <w:p w14:paraId="63F2FB8E" w14:textId="77777777" w:rsidR="005915A0" w:rsidRDefault="005915A0" w:rsidP="005915A0">
            <w:pPr>
              <w:spacing w:after="0" w:line="240" w:lineRule="auto"/>
              <w:rPr>
                <w:rFonts w:ascii="Arial Narrow" w:hAnsi="Arial Narrow"/>
              </w:rPr>
            </w:pPr>
            <w:r w:rsidRPr="001F57CE">
              <w:rPr>
                <w:rFonts w:ascii="Arial Narrow" w:hAnsi="Arial Narrow"/>
              </w:rPr>
              <w:t>The Supplier confirms that it vets its staff, suppliers and sub-contractors against sanctions lists (e.g. UK Treasury’s list of financial sanctions target, EC’s list of persons and entities subject to financial sanctions etc.)</w:t>
            </w:r>
          </w:p>
          <w:p w14:paraId="45BB6B29" w14:textId="77777777" w:rsidR="005915A0" w:rsidRDefault="005915A0" w:rsidP="005915A0">
            <w:pPr>
              <w:spacing w:after="0" w:line="240" w:lineRule="auto"/>
              <w:rPr>
                <w:rFonts w:ascii="Arial Narrow" w:hAnsi="Arial Narrow"/>
              </w:rPr>
            </w:pPr>
          </w:p>
          <w:p w14:paraId="36E35BB8" w14:textId="77777777" w:rsidR="00496CA7" w:rsidRDefault="00496CA7" w:rsidP="005915A0">
            <w:pPr>
              <w:spacing w:after="0" w:line="240" w:lineRule="auto"/>
              <w:rPr>
                <w:rFonts w:ascii="Arial Narrow" w:hAnsi="Arial Narrow"/>
              </w:rPr>
            </w:pPr>
          </w:p>
          <w:p w14:paraId="4E81B1EA" w14:textId="77777777" w:rsidR="00496CA7" w:rsidRDefault="00496CA7" w:rsidP="005915A0">
            <w:pPr>
              <w:spacing w:after="0" w:line="240" w:lineRule="auto"/>
              <w:rPr>
                <w:rFonts w:ascii="Arial Narrow" w:hAnsi="Arial Narrow"/>
              </w:rPr>
            </w:pPr>
          </w:p>
          <w:p w14:paraId="08CA08EA" w14:textId="77777777" w:rsidR="00496CA7" w:rsidRDefault="00496CA7" w:rsidP="005915A0">
            <w:pPr>
              <w:spacing w:after="0" w:line="240" w:lineRule="auto"/>
              <w:rPr>
                <w:rFonts w:ascii="Arial Narrow" w:hAnsi="Arial Narrow"/>
              </w:rPr>
            </w:pPr>
          </w:p>
          <w:p w14:paraId="559DDAE3" w14:textId="77777777" w:rsidR="00496CA7" w:rsidRPr="00623B1D" w:rsidRDefault="00496CA7" w:rsidP="005915A0">
            <w:pPr>
              <w:spacing w:after="0" w:line="240" w:lineRule="auto"/>
              <w:rPr>
                <w:rFonts w:ascii="Arial Narrow" w:hAnsi="Arial Narrow"/>
              </w:rPr>
            </w:pPr>
          </w:p>
        </w:tc>
        <w:tc>
          <w:tcPr>
            <w:tcW w:w="1725" w:type="dxa"/>
            <w:shd w:val="clear" w:color="auto" w:fill="BFBFBF"/>
            <w:vAlign w:val="center"/>
          </w:tcPr>
          <w:p w14:paraId="23E323B6" w14:textId="4CBD9397" w:rsidR="005915A0" w:rsidRPr="0095148D" w:rsidRDefault="005915A0" w:rsidP="005915A0">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5BDDD083" w14:textId="1FD3DE1A" w:rsidR="005915A0" w:rsidRPr="0095148D" w:rsidRDefault="005915A0" w:rsidP="005915A0">
            <w:pPr>
              <w:spacing w:after="0" w:line="240" w:lineRule="auto"/>
              <w:jc w:val="center"/>
              <w:rPr>
                <w:rFonts w:ascii="Arial Narrow" w:hAnsi="Arial Narrow"/>
                <w:b/>
              </w:rPr>
            </w:pPr>
            <w:r w:rsidRPr="0095148D">
              <w:rPr>
                <w:rFonts w:ascii="Arial Narrow" w:hAnsi="Arial Narrow"/>
                <w:b/>
              </w:rPr>
              <w:t>Comments</w:t>
            </w:r>
          </w:p>
        </w:tc>
      </w:tr>
      <w:tr w:rsidR="005915A0" w:rsidRPr="0095148D" w14:paraId="737768D5" w14:textId="77777777" w:rsidTr="005915A0">
        <w:trPr>
          <w:trHeight w:val="1272"/>
        </w:trPr>
        <w:tc>
          <w:tcPr>
            <w:tcW w:w="587" w:type="dxa"/>
            <w:vMerge/>
          </w:tcPr>
          <w:p w14:paraId="5CD8A1A3" w14:textId="77777777" w:rsidR="005915A0" w:rsidRDefault="005915A0" w:rsidP="005915A0">
            <w:pPr>
              <w:spacing w:after="0" w:line="240" w:lineRule="auto"/>
              <w:rPr>
                <w:rFonts w:ascii="Arial Narrow" w:hAnsi="Arial Narrow"/>
                <w:b/>
                <w:i/>
              </w:rPr>
            </w:pPr>
          </w:p>
        </w:tc>
        <w:tc>
          <w:tcPr>
            <w:tcW w:w="4141" w:type="dxa"/>
            <w:vMerge/>
          </w:tcPr>
          <w:p w14:paraId="7DBDE4F2" w14:textId="77777777" w:rsidR="005915A0" w:rsidRPr="00623B1D" w:rsidRDefault="005915A0" w:rsidP="005915A0">
            <w:pPr>
              <w:spacing w:after="0" w:line="240" w:lineRule="auto"/>
              <w:rPr>
                <w:rFonts w:ascii="Arial Narrow" w:hAnsi="Arial Narrow"/>
              </w:rPr>
            </w:pPr>
          </w:p>
        </w:tc>
        <w:tc>
          <w:tcPr>
            <w:tcW w:w="1725" w:type="dxa"/>
            <w:shd w:val="clear" w:color="auto" w:fill="FFFFFF" w:themeFill="background1"/>
            <w:vAlign w:val="center"/>
          </w:tcPr>
          <w:p w14:paraId="790505FB" w14:textId="77777777" w:rsidR="005915A0" w:rsidRPr="0095148D" w:rsidRDefault="005915A0" w:rsidP="005915A0">
            <w:pPr>
              <w:spacing w:after="0" w:line="240" w:lineRule="auto"/>
              <w:jc w:val="center"/>
              <w:rPr>
                <w:rFonts w:ascii="Arial Narrow" w:hAnsi="Arial Narrow"/>
                <w:b/>
              </w:rPr>
            </w:pPr>
          </w:p>
        </w:tc>
        <w:tc>
          <w:tcPr>
            <w:tcW w:w="2607" w:type="dxa"/>
            <w:shd w:val="clear" w:color="auto" w:fill="FFFFFF" w:themeFill="background1"/>
            <w:vAlign w:val="center"/>
          </w:tcPr>
          <w:p w14:paraId="50C367F1" w14:textId="77777777" w:rsidR="005915A0" w:rsidRPr="0095148D" w:rsidRDefault="005915A0" w:rsidP="005915A0">
            <w:pPr>
              <w:spacing w:after="0" w:line="240" w:lineRule="auto"/>
              <w:jc w:val="center"/>
              <w:rPr>
                <w:rFonts w:ascii="Arial Narrow" w:hAnsi="Arial Narrow"/>
                <w:b/>
              </w:rPr>
            </w:pPr>
          </w:p>
        </w:tc>
      </w:tr>
      <w:tr w:rsidR="005915A0" w:rsidRPr="0095148D" w14:paraId="4C2B6180" w14:textId="77777777" w:rsidTr="00D15A0C">
        <w:trPr>
          <w:trHeight w:val="345"/>
        </w:trPr>
        <w:tc>
          <w:tcPr>
            <w:tcW w:w="587" w:type="dxa"/>
            <w:vMerge w:val="restart"/>
          </w:tcPr>
          <w:p w14:paraId="0F1E11DB" w14:textId="5F274CEE" w:rsidR="005915A0" w:rsidRDefault="005915A0" w:rsidP="005915A0">
            <w:pPr>
              <w:spacing w:after="0" w:line="240" w:lineRule="auto"/>
              <w:rPr>
                <w:rFonts w:ascii="Arial Narrow" w:hAnsi="Arial Narrow"/>
                <w:b/>
                <w:i/>
              </w:rPr>
            </w:pPr>
            <w:r>
              <w:rPr>
                <w:rFonts w:ascii="Arial Narrow" w:hAnsi="Arial Narrow"/>
                <w:b/>
                <w:i/>
              </w:rPr>
              <w:lastRenderedPageBreak/>
              <w:t>7</w:t>
            </w:r>
          </w:p>
        </w:tc>
        <w:tc>
          <w:tcPr>
            <w:tcW w:w="4141" w:type="dxa"/>
            <w:vMerge w:val="restart"/>
          </w:tcPr>
          <w:p w14:paraId="49C4BD0B" w14:textId="77777777" w:rsidR="00496CA7" w:rsidRDefault="00496CA7" w:rsidP="00496CA7">
            <w:pPr>
              <w:spacing w:after="0" w:line="240" w:lineRule="auto"/>
              <w:rPr>
                <w:rFonts w:ascii="Arial Narrow" w:hAnsi="Arial Narrow"/>
              </w:rPr>
            </w:pPr>
            <w:r w:rsidRPr="001F57CE">
              <w:rPr>
                <w:rFonts w:ascii="Arial Narrow" w:hAnsi="Arial Narrow"/>
              </w:rPr>
              <w:t>The Supplier confirms it complies with all export controls or will advise Save the Children of any relevant export controls or licensing requirements.</w:t>
            </w:r>
          </w:p>
          <w:p w14:paraId="0F9FB363" w14:textId="55F79B32" w:rsidR="005915A0" w:rsidRPr="00623B1D" w:rsidRDefault="005915A0" w:rsidP="005915A0">
            <w:pPr>
              <w:spacing w:after="0" w:line="240" w:lineRule="auto"/>
              <w:rPr>
                <w:rFonts w:ascii="Arial Narrow" w:hAnsi="Arial Narrow"/>
              </w:rPr>
            </w:pPr>
          </w:p>
        </w:tc>
        <w:tc>
          <w:tcPr>
            <w:tcW w:w="1725" w:type="dxa"/>
            <w:shd w:val="clear" w:color="auto" w:fill="BFBFBF" w:themeFill="background1" w:themeFillShade="BF"/>
            <w:vAlign w:val="center"/>
          </w:tcPr>
          <w:p w14:paraId="7CB1929C" w14:textId="6C22C9E0" w:rsidR="005915A0" w:rsidRPr="0095148D" w:rsidRDefault="005915A0" w:rsidP="005915A0">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themeFill="background1" w:themeFillShade="BF"/>
          </w:tcPr>
          <w:p w14:paraId="43526CF9" w14:textId="7C66FAEA" w:rsidR="005915A0" w:rsidRPr="0095148D" w:rsidRDefault="005915A0" w:rsidP="005915A0">
            <w:pPr>
              <w:spacing w:after="0" w:line="240" w:lineRule="auto"/>
              <w:jc w:val="center"/>
              <w:rPr>
                <w:rFonts w:ascii="Arial Narrow" w:hAnsi="Arial Narrow"/>
                <w:b/>
              </w:rPr>
            </w:pPr>
            <w:r w:rsidRPr="0095148D">
              <w:rPr>
                <w:rFonts w:ascii="Arial Narrow" w:hAnsi="Arial Narrow"/>
                <w:b/>
              </w:rPr>
              <w:t>Comments / Attachments</w:t>
            </w:r>
          </w:p>
        </w:tc>
      </w:tr>
      <w:tr w:rsidR="005915A0" w:rsidRPr="0095148D" w14:paraId="7AC0BF59" w14:textId="77777777" w:rsidTr="005915A0">
        <w:trPr>
          <w:trHeight w:val="1065"/>
        </w:trPr>
        <w:tc>
          <w:tcPr>
            <w:tcW w:w="587" w:type="dxa"/>
            <w:vMerge/>
          </w:tcPr>
          <w:p w14:paraId="37484B8F" w14:textId="77777777" w:rsidR="005915A0" w:rsidRDefault="005915A0" w:rsidP="005915A0">
            <w:pPr>
              <w:spacing w:after="0" w:line="240" w:lineRule="auto"/>
              <w:rPr>
                <w:rFonts w:ascii="Arial Narrow" w:hAnsi="Arial Narrow"/>
                <w:b/>
                <w:i/>
              </w:rPr>
            </w:pPr>
          </w:p>
        </w:tc>
        <w:tc>
          <w:tcPr>
            <w:tcW w:w="4141" w:type="dxa"/>
            <w:vMerge/>
          </w:tcPr>
          <w:p w14:paraId="6B87818A" w14:textId="77777777" w:rsidR="005915A0" w:rsidRPr="00623B1D" w:rsidRDefault="005915A0" w:rsidP="005915A0">
            <w:pPr>
              <w:spacing w:after="0" w:line="240" w:lineRule="auto"/>
              <w:rPr>
                <w:rFonts w:ascii="Arial Narrow" w:hAnsi="Arial Narrow"/>
              </w:rPr>
            </w:pPr>
          </w:p>
        </w:tc>
        <w:tc>
          <w:tcPr>
            <w:tcW w:w="1725" w:type="dxa"/>
            <w:shd w:val="clear" w:color="auto" w:fill="FFFFFF" w:themeFill="background1"/>
            <w:vAlign w:val="center"/>
          </w:tcPr>
          <w:p w14:paraId="48818E1B" w14:textId="77777777" w:rsidR="005915A0" w:rsidRPr="0095148D" w:rsidRDefault="005915A0" w:rsidP="005915A0">
            <w:pPr>
              <w:spacing w:after="0" w:line="240" w:lineRule="auto"/>
              <w:jc w:val="center"/>
              <w:rPr>
                <w:rFonts w:ascii="Arial Narrow" w:hAnsi="Arial Narrow"/>
                <w:b/>
              </w:rPr>
            </w:pPr>
          </w:p>
        </w:tc>
        <w:tc>
          <w:tcPr>
            <w:tcW w:w="2607" w:type="dxa"/>
            <w:shd w:val="clear" w:color="auto" w:fill="FFFFFF" w:themeFill="background1"/>
            <w:vAlign w:val="center"/>
          </w:tcPr>
          <w:p w14:paraId="2D358F21" w14:textId="77777777" w:rsidR="005915A0" w:rsidRPr="0095148D" w:rsidRDefault="005915A0" w:rsidP="005915A0">
            <w:pPr>
              <w:spacing w:after="0" w:line="240" w:lineRule="auto"/>
              <w:jc w:val="center"/>
              <w:rPr>
                <w:rFonts w:ascii="Arial Narrow" w:hAnsi="Arial Narrow"/>
                <w:b/>
              </w:rPr>
            </w:pPr>
          </w:p>
        </w:tc>
      </w:tr>
      <w:tr w:rsidR="00496CA7" w:rsidRPr="0095148D" w14:paraId="2F7F2A6A" w14:textId="77777777" w:rsidTr="00F57DA5">
        <w:trPr>
          <w:trHeight w:val="345"/>
        </w:trPr>
        <w:tc>
          <w:tcPr>
            <w:tcW w:w="587" w:type="dxa"/>
            <w:vMerge w:val="restart"/>
          </w:tcPr>
          <w:p w14:paraId="151244EE" w14:textId="7350C5D5" w:rsidR="00496CA7" w:rsidRDefault="00496CA7" w:rsidP="00496CA7">
            <w:pPr>
              <w:spacing w:after="0" w:line="240" w:lineRule="auto"/>
              <w:rPr>
                <w:rFonts w:ascii="Arial Narrow" w:hAnsi="Arial Narrow"/>
                <w:b/>
                <w:i/>
              </w:rPr>
            </w:pPr>
            <w:r>
              <w:rPr>
                <w:rFonts w:ascii="Arial Narrow" w:hAnsi="Arial Narrow"/>
                <w:b/>
                <w:i/>
              </w:rPr>
              <w:t>8</w:t>
            </w:r>
          </w:p>
        </w:tc>
        <w:tc>
          <w:tcPr>
            <w:tcW w:w="4141" w:type="dxa"/>
            <w:vMerge w:val="restart"/>
          </w:tcPr>
          <w:p w14:paraId="4059BB73" w14:textId="77777777" w:rsidR="00496CA7" w:rsidRPr="001F57CE" w:rsidRDefault="00496CA7" w:rsidP="00496CA7">
            <w:pPr>
              <w:spacing w:after="0" w:line="240" w:lineRule="auto"/>
              <w:rPr>
                <w:rFonts w:ascii="Arial Narrow" w:hAnsi="Arial Narrow"/>
              </w:rPr>
            </w:pPr>
            <w:r w:rsidRPr="001F57CE">
              <w:rPr>
                <w:rFonts w:ascii="Arial Narrow" w:hAnsi="Arial Narrow"/>
              </w:rPr>
              <w:t>The Supplier confirms that they have provided at least three references for projects of a similar nature to that which is included in this tender.</w:t>
            </w:r>
          </w:p>
          <w:p w14:paraId="4D790BE2" w14:textId="77777777" w:rsidR="00496CA7" w:rsidRPr="001F57CE" w:rsidRDefault="00496CA7" w:rsidP="00496CA7">
            <w:pPr>
              <w:spacing w:after="0" w:line="240" w:lineRule="auto"/>
              <w:rPr>
                <w:rFonts w:ascii="Arial Narrow" w:hAnsi="Arial Narrow"/>
              </w:rPr>
            </w:pPr>
          </w:p>
          <w:p w14:paraId="37C9C687" w14:textId="77777777" w:rsidR="00496CA7" w:rsidRPr="001F57CE" w:rsidRDefault="00496CA7" w:rsidP="00496CA7">
            <w:pPr>
              <w:spacing w:after="0" w:line="240" w:lineRule="auto"/>
              <w:rPr>
                <w:rFonts w:ascii="Arial Narrow" w:hAnsi="Arial Narrow"/>
              </w:rPr>
            </w:pPr>
            <w:r w:rsidRPr="001F57CE">
              <w:rPr>
                <w:rFonts w:ascii="Arial Narrow" w:hAnsi="Arial Narrow"/>
              </w:rPr>
              <w:t>References must be from projects within the last two years.</w:t>
            </w:r>
          </w:p>
          <w:p w14:paraId="52D1F252" w14:textId="77777777" w:rsidR="00496CA7" w:rsidRPr="001F57CE" w:rsidRDefault="00496CA7" w:rsidP="00496CA7">
            <w:pPr>
              <w:spacing w:after="0" w:line="240" w:lineRule="auto"/>
              <w:rPr>
                <w:rFonts w:ascii="Arial Narrow" w:hAnsi="Arial Narrow"/>
              </w:rPr>
            </w:pPr>
          </w:p>
          <w:p w14:paraId="5B4A265A" w14:textId="77777777" w:rsidR="00496CA7" w:rsidRDefault="00496CA7" w:rsidP="00496CA7">
            <w:pPr>
              <w:spacing w:after="0" w:line="240" w:lineRule="auto"/>
              <w:rPr>
                <w:rFonts w:ascii="Arial Narrow" w:hAnsi="Arial Narrow"/>
              </w:rPr>
            </w:pPr>
            <w:r w:rsidRPr="001F57CE">
              <w:rPr>
                <w:rFonts w:ascii="Arial Narrow" w:hAnsi="Arial Narrow"/>
              </w:rPr>
              <w:t>(Note details of the references and referees are requested in the following section of this response document)</w:t>
            </w:r>
          </w:p>
          <w:p w14:paraId="78EB0DE3" w14:textId="77777777" w:rsidR="00496CA7" w:rsidRPr="00623B1D" w:rsidRDefault="00496CA7" w:rsidP="00496CA7">
            <w:pPr>
              <w:spacing w:after="0" w:line="240" w:lineRule="auto"/>
              <w:rPr>
                <w:rFonts w:ascii="Arial Narrow" w:hAnsi="Arial Narrow"/>
              </w:rPr>
            </w:pPr>
          </w:p>
        </w:tc>
        <w:tc>
          <w:tcPr>
            <w:tcW w:w="1725" w:type="dxa"/>
            <w:shd w:val="clear" w:color="auto" w:fill="FFFFFF" w:themeFill="background1"/>
            <w:vAlign w:val="center"/>
          </w:tcPr>
          <w:p w14:paraId="6C80BCD7" w14:textId="681FC7C1" w:rsidR="00496CA7" w:rsidRPr="0095148D" w:rsidRDefault="00496CA7" w:rsidP="00496CA7">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FFFFFF" w:themeFill="background1"/>
          </w:tcPr>
          <w:p w14:paraId="21D97C38" w14:textId="263F282F" w:rsidR="00496CA7" w:rsidRPr="0095148D" w:rsidRDefault="00496CA7" w:rsidP="00496CA7">
            <w:pPr>
              <w:spacing w:after="0" w:line="240" w:lineRule="auto"/>
              <w:jc w:val="center"/>
              <w:rPr>
                <w:rFonts w:ascii="Arial Narrow" w:hAnsi="Arial Narrow"/>
                <w:b/>
              </w:rPr>
            </w:pPr>
            <w:r w:rsidRPr="0095148D">
              <w:rPr>
                <w:rFonts w:ascii="Arial Narrow" w:hAnsi="Arial Narrow"/>
                <w:b/>
              </w:rPr>
              <w:t>Comments / Attachments</w:t>
            </w:r>
          </w:p>
        </w:tc>
      </w:tr>
      <w:tr w:rsidR="00496CA7" w:rsidRPr="0095148D" w14:paraId="42415630" w14:textId="77777777" w:rsidTr="005915A0">
        <w:trPr>
          <w:trHeight w:val="1065"/>
        </w:trPr>
        <w:tc>
          <w:tcPr>
            <w:tcW w:w="587" w:type="dxa"/>
            <w:vMerge/>
          </w:tcPr>
          <w:p w14:paraId="3C8AF595" w14:textId="77777777" w:rsidR="00496CA7" w:rsidRDefault="00496CA7" w:rsidP="00496CA7">
            <w:pPr>
              <w:spacing w:after="0" w:line="240" w:lineRule="auto"/>
              <w:rPr>
                <w:rFonts w:ascii="Arial Narrow" w:hAnsi="Arial Narrow"/>
                <w:b/>
                <w:i/>
              </w:rPr>
            </w:pPr>
          </w:p>
        </w:tc>
        <w:tc>
          <w:tcPr>
            <w:tcW w:w="4141" w:type="dxa"/>
            <w:vMerge/>
          </w:tcPr>
          <w:p w14:paraId="39FC1D23" w14:textId="77777777" w:rsidR="00496CA7" w:rsidRPr="00623B1D" w:rsidRDefault="00496CA7" w:rsidP="00496CA7">
            <w:pPr>
              <w:spacing w:after="0" w:line="240" w:lineRule="auto"/>
              <w:rPr>
                <w:rFonts w:ascii="Arial Narrow" w:hAnsi="Arial Narrow"/>
              </w:rPr>
            </w:pPr>
          </w:p>
        </w:tc>
        <w:tc>
          <w:tcPr>
            <w:tcW w:w="1725" w:type="dxa"/>
            <w:shd w:val="clear" w:color="auto" w:fill="FFFFFF" w:themeFill="background1"/>
            <w:vAlign w:val="center"/>
          </w:tcPr>
          <w:p w14:paraId="17F6908C" w14:textId="77777777" w:rsidR="00496CA7" w:rsidRPr="0095148D" w:rsidRDefault="00496CA7" w:rsidP="00496CA7">
            <w:pPr>
              <w:spacing w:after="0" w:line="240" w:lineRule="auto"/>
              <w:jc w:val="center"/>
              <w:rPr>
                <w:rFonts w:ascii="Arial Narrow" w:hAnsi="Arial Narrow"/>
                <w:b/>
              </w:rPr>
            </w:pPr>
          </w:p>
        </w:tc>
        <w:tc>
          <w:tcPr>
            <w:tcW w:w="2607" w:type="dxa"/>
            <w:shd w:val="clear" w:color="auto" w:fill="FFFFFF" w:themeFill="background1"/>
            <w:vAlign w:val="center"/>
          </w:tcPr>
          <w:p w14:paraId="6914139D" w14:textId="77777777" w:rsidR="00496CA7" w:rsidRPr="0095148D" w:rsidRDefault="00496CA7" w:rsidP="00496CA7">
            <w:pPr>
              <w:spacing w:after="0" w:line="240" w:lineRule="auto"/>
              <w:jc w:val="center"/>
              <w:rPr>
                <w:rFonts w:ascii="Arial Narrow" w:hAnsi="Arial Narrow"/>
                <w:b/>
              </w:rPr>
            </w:pPr>
          </w:p>
        </w:tc>
      </w:tr>
      <w:tr w:rsidR="00496CA7" w:rsidRPr="0095148D" w14:paraId="30563DAF" w14:textId="77777777" w:rsidTr="00900E58">
        <w:trPr>
          <w:trHeight w:val="20"/>
        </w:trPr>
        <w:tc>
          <w:tcPr>
            <w:tcW w:w="587" w:type="dxa"/>
            <w:vMerge w:val="restart"/>
          </w:tcPr>
          <w:p w14:paraId="5D975653" w14:textId="523F2B88" w:rsidR="00496CA7" w:rsidRPr="0095148D" w:rsidRDefault="00496CA7" w:rsidP="00496CA7">
            <w:pPr>
              <w:spacing w:after="0" w:line="240" w:lineRule="auto"/>
              <w:rPr>
                <w:rFonts w:ascii="Arial Narrow" w:hAnsi="Arial Narrow"/>
                <w:b/>
                <w:i/>
              </w:rPr>
            </w:pPr>
            <w:r>
              <w:rPr>
                <w:rFonts w:ascii="Arial Narrow" w:hAnsi="Arial Narrow"/>
                <w:b/>
                <w:i/>
              </w:rPr>
              <w:t>9</w:t>
            </w:r>
          </w:p>
        </w:tc>
        <w:tc>
          <w:tcPr>
            <w:tcW w:w="4141" w:type="dxa"/>
            <w:vMerge w:val="restart"/>
          </w:tcPr>
          <w:p w14:paraId="4AD53495" w14:textId="77777777" w:rsidR="00496CA7" w:rsidRDefault="00496CA7" w:rsidP="00496CA7">
            <w:pPr>
              <w:spacing w:after="0" w:line="240" w:lineRule="auto"/>
              <w:rPr>
                <w:rFonts w:ascii="Arial Narrow" w:hAnsi="Arial Narrow"/>
              </w:rPr>
            </w:pPr>
            <w:r w:rsidRPr="001F57CE">
              <w:rPr>
                <w:rFonts w:ascii="Arial Narrow" w:hAnsi="Arial Narrow"/>
              </w:rPr>
              <w:t>The Supplier has provided a certificate or other relevant national registration bodies – e.g. class registration, ministry of works, housing and infrastructure relevant to the project</w:t>
            </w:r>
          </w:p>
          <w:p w14:paraId="11D785D2" w14:textId="3336728C" w:rsidR="00496CA7" w:rsidRPr="0095148D" w:rsidRDefault="00496CA7" w:rsidP="00496CA7">
            <w:pPr>
              <w:spacing w:after="0" w:line="240" w:lineRule="auto"/>
              <w:rPr>
                <w:rFonts w:ascii="Arial Narrow" w:hAnsi="Arial Narrow"/>
              </w:rPr>
            </w:pPr>
          </w:p>
        </w:tc>
        <w:tc>
          <w:tcPr>
            <w:tcW w:w="1725" w:type="dxa"/>
            <w:shd w:val="clear" w:color="auto" w:fill="BFBFBF"/>
            <w:vAlign w:val="center"/>
          </w:tcPr>
          <w:p w14:paraId="143590B3" w14:textId="77777777" w:rsidR="00496CA7" w:rsidRPr="0095148D" w:rsidRDefault="00496CA7" w:rsidP="00496CA7">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vAlign w:val="center"/>
          </w:tcPr>
          <w:p w14:paraId="65FCDA79" w14:textId="77777777" w:rsidR="00496CA7" w:rsidRPr="0095148D" w:rsidRDefault="00496CA7" w:rsidP="00496CA7">
            <w:pPr>
              <w:spacing w:after="0" w:line="240" w:lineRule="auto"/>
              <w:jc w:val="center"/>
              <w:rPr>
                <w:rFonts w:ascii="Arial Narrow" w:hAnsi="Arial Narrow"/>
                <w:b/>
              </w:rPr>
            </w:pPr>
            <w:r w:rsidRPr="0095148D">
              <w:rPr>
                <w:rFonts w:ascii="Arial Narrow" w:hAnsi="Arial Narrow"/>
                <w:b/>
              </w:rPr>
              <w:t>Comments</w:t>
            </w:r>
          </w:p>
        </w:tc>
      </w:tr>
      <w:tr w:rsidR="00496CA7" w:rsidRPr="0095148D" w14:paraId="3663FCEC" w14:textId="77777777" w:rsidTr="00900E58">
        <w:trPr>
          <w:trHeight w:val="489"/>
        </w:trPr>
        <w:tc>
          <w:tcPr>
            <w:tcW w:w="587" w:type="dxa"/>
            <w:vMerge/>
          </w:tcPr>
          <w:p w14:paraId="7789215C" w14:textId="77777777" w:rsidR="00496CA7" w:rsidRPr="0095148D" w:rsidRDefault="00496CA7" w:rsidP="00496CA7">
            <w:pPr>
              <w:spacing w:after="0" w:line="240" w:lineRule="auto"/>
              <w:rPr>
                <w:rFonts w:ascii="Arial Narrow" w:hAnsi="Arial Narrow"/>
                <w:b/>
                <w:i/>
              </w:rPr>
            </w:pPr>
          </w:p>
        </w:tc>
        <w:tc>
          <w:tcPr>
            <w:tcW w:w="4141" w:type="dxa"/>
            <w:vMerge/>
          </w:tcPr>
          <w:p w14:paraId="62D1CEDD" w14:textId="77777777" w:rsidR="00496CA7" w:rsidRPr="0095148D" w:rsidRDefault="00496CA7" w:rsidP="00496CA7">
            <w:pPr>
              <w:spacing w:after="0" w:line="240" w:lineRule="auto"/>
              <w:rPr>
                <w:rFonts w:ascii="Arial Narrow" w:hAnsi="Arial Narrow"/>
              </w:rPr>
            </w:pPr>
          </w:p>
        </w:tc>
        <w:tc>
          <w:tcPr>
            <w:tcW w:w="1725" w:type="dxa"/>
            <w:vAlign w:val="center"/>
          </w:tcPr>
          <w:p w14:paraId="25F9EBA6" w14:textId="77777777" w:rsidR="00496CA7" w:rsidRPr="0095148D" w:rsidRDefault="00496CA7" w:rsidP="00496CA7">
            <w:pPr>
              <w:spacing w:after="0" w:line="240" w:lineRule="auto"/>
              <w:jc w:val="center"/>
              <w:rPr>
                <w:rFonts w:ascii="Arial Narrow" w:hAnsi="Arial Narrow"/>
              </w:rPr>
            </w:pPr>
          </w:p>
        </w:tc>
        <w:tc>
          <w:tcPr>
            <w:tcW w:w="2607" w:type="dxa"/>
            <w:vAlign w:val="center"/>
          </w:tcPr>
          <w:p w14:paraId="7FD20057" w14:textId="77777777" w:rsidR="00496CA7" w:rsidRPr="0095148D" w:rsidRDefault="00496CA7" w:rsidP="00496CA7">
            <w:pPr>
              <w:spacing w:after="0" w:line="240" w:lineRule="auto"/>
              <w:jc w:val="center"/>
              <w:rPr>
                <w:rFonts w:ascii="Arial Narrow" w:hAnsi="Arial Narrow"/>
              </w:rPr>
            </w:pPr>
          </w:p>
        </w:tc>
      </w:tr>
      <w:tr w:rsidR="00496CA7" w:rsidRPr="0095148D" w14:paraId="4ACAF11A" w14:textId="77777777" w:rsidTr="00900E58">
        <w:trPr>
          <w:trHeight w:val="40"/>
        </w:trPr>
        <w:tc>
          <w:tcPr>
            <w:tcW w:w="587" w:type="dxa"/>
            <w:vMerge w:val="restart"/>
          </w:tcPr>
          <w:p w14:paraId="34EAB231" w14:textId="5B9EEC51" w:rsidR="00496CA7" w:rsidRPr="0095148D" w:rsidRDefault="00496CA7" w:rsidP="00496CA7">
            <w:pPr>
              <w:spacing w:after="0" w:line="240" w:lineRule="auto"/>
              <w:rPr>
                <w:rFonts w:ascii="Arial Narrow" w:hAnsi="Arial Narrow"/>
                <w:b/>
                <w:i/>
              </w:rPr>
            </w:pPr>
            <w:r>
              <w:rPr>
                <w:rFonts w:ascii="Arial Narrow" w:hAnsi="Arial Narrow"/>
                <w:b/>
                <w:i/>
              </w:rPr>
              <w:t>10</w:t>
            </w:r>
          </w:p>
        </w:tc>
        <w:tc>
          <w:tcPr>
            <w:tcW w:w="4141" w:type="dxa"/>
            <w:vMerge w:val="restart"/>
          </w:tcPr>
          <w:p w14:paraId="05AF7BDE" w14:textId="77777777" w:rsidR="00496CA7" w:rsidRDefault="00496CA7" w:rsidP="00496CA7">
            <w:pPr>
              <w:spacing w:after="0" w:line="240" w:lineRule="auto"/>
              <w:rPr>
                <w:rFonts w:ascii="Arial Narrow" w:hAnsi="Arial Narrow"/>
              </w:rPr>
            </w:pPr>
            <w:r w:rsidRPr="001F57CE">
              <w:rPr>
                <w:rFonts w:ascii="Arial Narrow" w:hAnsi="Arial Narrow"/>
              </w:rPr>
              <w:t>All of the above requirements also apply to any sub-contractors used by the Supplier, and any Joint Ventures.</w:t>
            </w:r>
          </w:p>
          <w:p w14:paraId="2AC2CE14" w14:textId="3601FF64" w:rsidR="00496CA7" w:rsidRPr="0095148D" w:rsidRDefault="00496CA7" w:rsidP="00496CA7">
            <w:pPr>
              <w:spacing w:after="0" w:line="240" w:lineRule="auto"/>
              <w:rPr>
                <w:rFonts w:ascii="Arial Narrow" w:hAnsi="Arial Narrow"/>
              </w:rPr>
            </w:pPr>
          </w:p>
        </w:tc>
        <w:tc>
          <w:tcPr>
            <w:tcW w:w="1725" w:type="dxa"/>
            <w:shd w:val="clear" w:color="auto" w:fill="BFBFBF"/>
          </w:tcPr>
          <w:p w14:paraId="0E68ABA9" w14:textId="77777777" w:rsidR="00496CA7" w:rsidRPr="0095148D" w:rsidRDefault="00496CA7" w:rsidP="00496CA7">
            <w:pPr>
              <w:spacing w:after="0" w:line="240" w:lineRule="auto"/>
              <w:jc w:val="center"/>
              <w:rPr>
                <w:rFonts w:ascii="Arial Narrow" w:hAnsi="Arial Narrow"/>
                <w:b/>
              </w:rPr>
            </w:pPr>
            <w:r w:rsidRPr="0095148D">
              <w:rPr>
                <w:rFonts w:ascii="Arial Narrow" w:hAnsi="Arial Narrow"/>
                <w:b/>
              </w:rPr>
              <w:t>Yes / No</w:t>
            </w:r>
          </w:p>
        </w:tc>
        <w:tc>
          <w:tcPr>
            <w:tcW w:w="2607" w:type="dxa"/>
            <w:shd w:val="clear" w:color="auto" w:fill="BFBFBF"/>
          </w:tcPr>
          <w:p w14:paraId="608E366E" w14:textId="77777777" w:rsidR="00496CA7" w:rsidRPr="0095148D" w:rsidRDefault="00496CA7" w:rsidP="00496CA7">
            <w:pPr>
              <w:spacing w:after="0" w:line="240" w:lineRule="auto"/>
              <w:rPr>
                <w:rFonts w:ascii="Arial Narrow" w:hAnsi="Arial Narrow"/>
                <w:b/>
              </w:rPr>
            </w:pPr>
            <w:r w:rsidRPr="0095148D">
              <w:rPr>
                <w:rFonts w:ascii="Arial Narrow" w:hAnsi="Arial Narrow"/>
                <w:b/>
              </w:rPr>
              <w:t>Comments / Attachments</w:t>
            </w:r>
          </w:p>
        </w:tc>
      </w:tr>
      <w:tr w:rsidR="00496CA7" w:rsidRPr="0095148D" w14:paraId="3A3ECD3C" w14:textId="77777777" w:rsidTr="00900E58">
        <w:trPr>
          <w:trHeight w:val="477"/>
        </w:trPr>
        <w:tc>
          <w:tcPr>
            <w:tcW w:w="587" w:type="dxa"/>
            <w:vMerge/>
          </w:tcPr>
          <w:p w14:paraId="669055CC" w14:textId="77777777" w:rsidR="00496CA7" w:rsidRPr="0095148D" w:rsidRDefault="00496CA7" w:rsidP="00496CA7">
            <w:pPr>
              <w:spacing w:after="0" w:line="240" w:lineRule="auto"/>
              <w:rPr>
                <w:rFonts w:ascii="Arial Narrow" w:hAnsi="Arial Narrow"/>
                <w:b/>
                <w:i/>
              </w:rPr>
            </w:pPr>
          </w:p>
        </w:tc>
        <w:tc>
          <w:tcPr>
            <w:tcW w:w="4141" w:type="dxa"/>
            <w:vMerge/>
          </w:tcPr>
          <w:p w14:paraId="4A386DC4" w14:textId="77777777" w:rsidR="00496CA7" w:rsidRPr="0095148D" w:rsidRDefault="00496CA7" w:rsidP="00496CA7">
            <w:pPr>
              <w:spacing w:after="0" w:line="240" w:lineRule="auto"/>
              <w:rPr>
                <w:rFonts w:ascii="Arial Narrow" w:hAnsi="Arial Narrow"/>
              </w:rPr>
            </w:pPr>
          </w:p>
        </w:tc>
        <w:tc>
          <w:tcPr>
            <w:tcW w:w="1725" w:type="dxa"/>
          </w:tcPr>
          <w:p w14:paraId="71D7DF4D" w14:textId="77777777" w:rsidR="00496CA7" w:rsidRPr="0095148D" w:rsidRDefault="00496CA7" w:rsidP="00496CA7">
            <w:pPr>
              <w:spacing w:after="0" w:line="240" w:lineRule="auto"/>
              <w:jc w:val="center"/>
              <w:rPr>
                <w:rFonts w:ascii="Arial Narrow" w:hAnsi="Arial Narrow"/>
              </w:rPr>
            </w:pPr>
          </w:p>
        </w:tc>
        <w:tc>
          <w:tcPr>
            <w:tcW w:w="2607" w:type="dxa"/>
          </w:tcPr>
          <w:p w14:paraId="019E8AC8" w14:textId="77777777" w:rsidR="00496CA7" w:rsidRPr="0095148D" w:rsidRDefault="00496CA7" w:rsidP="00496CA7">
            <w:pPr>
              <w:spacing w:after="0" w:line="240" w:lineRule="auto"/>
              <w:rPr>
                <w:rFonts w:ascii="Arial Narrow" w:hAnsi="Arial Narrow"/>
              </w:rPr>
            </w:pPr>
          </w:p>
        </w:tc>
      </w:tr>
      <w:tr w:rsidR="000D5358" w:rsidRPr="0095148D" w14:paraId="293C133D" w14:textId="77777777" w:rsidTr="000D5358">
        <w:trPr>
          <w:trHeight w:val="237"/>
        </w:trPr>
        <w:tc>
          <w:tcPr>
            <w:tcW w:w="587" w:type="dxa"/>
            <w:vMerge w:val="restart"/>
          </w:tcPr>
          <w:p w14:paraId="203445F8" w14:textId="53CD7D47" w:rsidR="000D5358" w:rsidRPr="0095148D" w:rsidRDefault="000D5358" w:rsidP="000D5358">
            <w:pPr>
              <w:spacing w:after="0" w:line="240" w:lineRule="auto"/>
              <w:rPr>
                <w:rFonts w:ascii="Arial Narrow" w:hAnsi="Arial Narrow"/>
                <w:b/>
                <w:i/>
              </w:rPr>
            </w:pPr>
            <w:r>
              <w:rPr>
                <w:rFonts w:ascii="Arial Narrow" w:hAnsi="Arial Narrow"/>
                <w:b/>
                <w:i/>
              </w:rPr>
              <w:t>11</w:t>
            </w:r>
          </w:p>
        </w:tc>
        <w:tc>
          <w:tcPr>
            <w:tcW w:w="4141" w:type="dxa"/>
            <w:vMerge w:val="restart"/>
          </w:tcPr>
          <w:p w14:paraId="1FB441D1" w14:textId="77777777" w:rsidR="000D5358" w:rsidRPr="001F57CE" w:rsidRDefault="000D5358" w:rsidP="000D5358">
            <w:pPr>
              <w:spacing w:after="0" w:line="240" w:lineRule="auto"/>
              <w:rPr>
                <w:rFonts w:ascii="Arial Narrow" w:hAnsi="Arial Narrow"/>
              </w:rPr>
            </w:pPr>
            <w:r w:rsidRPr="001F57CE">
              <w:rPr>
                <w:rFonts w:ascii="Arial Narrow" w:hAnsi="Arial Narrow"/>
              </w:rPr>
              <w:t>The Supplier has completed a pre-tender site inspection certificate and attached a proof of visit.</w:t>
            </w:r>
          </w:p>
          <w:p w14:paraId="614DB894" w14:textId="77777777" w:rsidR="000D5358" w:rsidRDefault="000D5358" w:rsidP="000D5358">
            <w:pPr>
              <w:spacing w:after="0" w:line="240" w:lineRule="auto"/>
              <w:rPr>
                <w:rFonts w:ascii="Arial Narrow" w:hAnsi="Arial Narrow"/>
              </w:rPr>
            </w:pPr>
            <w:r w:rsidRPr="001F57CE">
              <w:rPr>
                <w:rFonts w:ascii="Arial Narrow" w:hAnsi="Arial Narrow"/>
              </w:rPr>
              <w:t>Proof of visit must be signed by an SCI colleague at the time of the site inspection by the Supplier.</w:t>
            </w:r>
          </w:p>
          <w:p w14:paraId="106CEE20" w14:textId="77777777" w:rsidR="000D5358" w:rsidRPr="0095148D" w:rsidRDefault="000D5358" w:rsidP="000D5358">
            <w:pPr>
              <w:spacing w:after="0" w:line="240" w:lineRule="auto"/>
              <w:rPr>
                <w:rFonts w:ascii="Arial Narrow" w:hAnsi="Arial Narrow"/>
              </w:rPr>
            </w:pPr>
          </w:p>
        </w:tc>
        <w:tc>
          <w:tcPr>
            <w:tcW w:w="1725" w:type="dxa"/>
            <w:shd w:val="clear" w:color="auto" w:fill="BFBFBF" w:themeFill="background1" w:themeFillShade="BF"/>
          </w:tcPr>
          <w:p w14:paraId="3DF7E97D" w14:textId="1186281B" w:rsidR="000D5358" w:rsidRPr="0095148D" w:rsidRDefault="000D5358" w:rsidP="000D5358">
            <w:pPr>
              <w:spacing w:after="0" w:line="240" w:lineRule="auto"/>
              <w:jc w:val="center"/>
              <w:rPr>
                <w:rFonts w:ascii="Arial Narrow" w:hAnsi="Arial Narrow"/>
              </w:rPr>
            </w:pPr>
            <w:r w:rsidRPr="0095148D">
              <w:rPr>
                <w:rFonts w:ascii="Arial Narrow" w:hAnsi="Arial Narrow"/>
                <w:b/>
              </w:rPr>
              <w:t>Yes / No</w:t>
            </w:r>
          </w:p>
        </w:tc>
        <w:tc>
          <w:tcPr>
            <w:tcW w:w="2607" w:type="dxa"/>
            <w:shd w:val="clear" w:color="auto" w:fill="BFBFBF" w:themeFill="background1" w:themeFillShade="BF"/>
          </w:tcPr>
          <w:p w14:paraId="6AC52C29" w14:textId="62BD3E85" w:rsidR="000D5358" w:rsidRPr="0095148D" w:rsidRDefault="000D5358" w:rsidP="000D5358">
            <w:pPr>
              <w:spacing w:after="0" w:line="240" w:lineRule="auto"/>
              <w:rPr>
                <w:rFonts w:ascii="Arial Narrow" w:hAnsi="Arial Narrow"/>
              </w:rPr>
            </w:pPr>
            <w:r w:rsidRPr="0095148D">
              <w:rPr>
                <w:rFonts w:ascii="Arial Narrow" w:hAnsi="Arial Narrow"/>
                <w:b/>
              </w:rPr>
              <w:t>Comments / Attachments</w:t>
            </w:r>
          </w:p>
        </w:tc>
      </w:tr>
      <w:tr w:rsidR="000D5358" w:rsidRPr="0095148D" w14:paraId="47678658" w14:textId="77777777" w:rsidTr="00900E58">
        <w:trPr>
          <w:trHeight w:val="477"/>
        </w:trPr>
        <w:tc>
          <w:tcPr>
            <w:tcW w:w="587" w:type="dxa"/>
            <w:vMerge/>
          </w:tcPr>
          <w:p w14:paraId="00BAC5D5" w14:textId="77777777" w:rsidR="000D5358" w:rsidRPr="0095148D" w:rsidRDefault="000D5358" w:rsidP="000D5358">
            <w:pPr>
              <w:spacing w:after="0" w:line="240" w:lineRule="auto"/>
              <w:rPr>
                <w:rFonts w:ascii="Arial Narrow" w:hAnsi="Arial Narrow"/>
                <w:b/>
                <w:i/>
              </w:rPr>
            </w:pPr>
          </w:p>
        </w:tc>
        <w:tc>
          <w:tcPr>
            <w:tcW w:w="4141" w:type="dxa"/>
            <w:vMerge/>
          </w:tcPr>
          <w:p w14:paraId="18443879" w14:textId="77777777" w:rsidR="000D5358" w:rsidRPr="0095148D" w:rsidRDefault="000D5358" w:rsidP="000D5358">
            <w:pPr>
              <w:spacing w:after="0" w:line="240" w:lineRule="auto"/>
              <w:rPr>
                <w:rFonts w:ascii="Arial Narrow" w:hAnsi="Arial Narrow"/>
              </w:rPr>
            </w:pPr>
          </w:p>
        </w:tc>
        <w:tc>
          <w:tcPr>
            <w:tcW w:w="1725" w:type="dxa"/>
          </w:tcPr>
          <w:p w14:paraId="0C37475D" w14:textId="77777777" w:rsidR="000D5358" w:rsidRPr="0095148D" w:rsidRDefault="000D5358" w:rsidP="000D5358">
            <w:pPr>
              <w:spacing w:after="0" w:line="240" w:lineRule="auto"/>
              <w:jc w:val="center"/>
              <w:rPr>
                <w:rFonts w:ascii="Arial Narrow" w:hAnsi="Arial Narrow"/>
              </w:rPr>
            </w:pPr>
          </w:p>
        </w:tc>
        <w:tc>
          <w:tcPr>
            <w:tcW w:w="2607" w:type="dxa"/>
          </w:tcPr>
          <w:p w14:paraId="3FB96BC0" w14:textId="77777777" w:rsidR="000D5358" w:rsidRPr="0095148D" w:rsidRDefault="000D5358" w:rsidP="000D5358">
            <w:pPr>
              <w:spacing w:after="0" w:line="240" w:lineRule="auto"/>
              <w:rPr>
                <w:rFonts w:ascii="Arial Narrow" w:hAnsi="Arial Narrow"/>
              </w:rPr>
            </w:pPr>
          </w:p>
        </w:tc>
      </w:tr>
      <w:tr w:rsidR="000D5358" w:rsidRPr="0095148D" w14:paraId="5E433B27" w14:textId="77777777" w:rsidTr="000D5358">
        <w:trPr>
          <w:trHeight w:val="255"/>
        </w:trPr>
        <w:tc>
          <w:tcPr>
            <w:tcW w:w="587" w:type="dxa"/>
            <w:vMerge w:val="restart"/>
          </w:tcPr>
          <w:p w14:paraId="60D601BB" w14:textId="3289B4F6" w:rsidR="000D5358" w:rsidRPr="0095148D" w:rsidRDefault="000D5358" w:rsidP="000D5358">
            <w:pPr>
              <w:spacing w:after="0" w:line="240" w:lineRule="auto"/>
              <w:rPr>
                <w:rFonts w:ascii="Arial Narrow" w:hAnsi="Arial Narrow"/>
                <w:b/>
                <w:i/>
              </w:rPr>
            </w:pPr>
            <w:r>
              <w:rPr>
                <w:rFonts w:ascii="Arial Narrow" w:hAnsi="Arial Narrow"/>
                <w:b/>
                <w:i/>
              </w:rPr>
              <w:t>12</w:t>
            </w:r>
          </w:p>
        </w:tc>
        <w:tc>
          <w:tcPr>
            <w:tcW w:w="4141" w:type="dxa"/>
            <w:vMerge w:val="restart"/>
          </w:tcPr>
          <w:p w14:paraId="44B7FA38" w14:textId="77777777" w:rsidR="000D5358" w:rsidRPr="001F57CE" w:rsidRDefault="000D5358" w:rsidP="000D5358">
            <w:pPr>
              <w:spacing w:after="0" w:line="240" w:lineRule="auto"/>
              <w:rPr>
                <w:rFonts w:ascii="Arial Narrow" w:hAnsi="Arial Narrow"/>
              </w:rPr>
            </w:pPr>
            <w:r w:rsidRPr="001F57CE">
              <w:rPr>
                <w:rFonts w:ascii="Arial Narrow" w:hAnsi="Arial Narrow"/>
              </w:rPr>
              <w:t>The Supplier provides bid security / a bank guarantee relevant to the project</w:t>
            </w:r>
          </w:p>
          <w:p w14:paraId="6106FFE2" w14:textId="77777777" w:rsidR="000D5358" w:rsidRPr="001F57CE" w:rsidRDefault="000D5358" w:rsidP="000D5358">
            <w:pPr>
              <w:spacing w:after="0" w:line="240" w:lineRule="auto"/>
              <w:rPr>
                <w:rFonts w:ascii="Arial Narrow" w:hAnsi="Arial Narrow"/>
              </w:rPr>
            </w:pPr>
            <w:r w:rsidRPr="001F57CE">
              <w:rPr>
                <w:rFonts w:ascii="Arial Narrow" w:hAnsi="Arial Narrow"/>
              </w:rPr>
              <w:t>OR</w:t>
            </w:r>
          </w:p>
          <w:p w14:paraId="649378D6" w14:textId="77777777" w:rsidR="000D5358" w:rsidRDefault="000D5358" w:rsidP="000D5358">
            <w:pPr>
              <w:spacing w:after="0" w:line="240" w:lineRule="auto"/>
              <w:rPr>
                <w:rFonts w:ascii="Arial Narrow" w:hAnsi="Arial Narrow"/>
              </w:rPr>
            </w:pPr>
            <w:r w:rsidRPr="001F57CE">
              <w:rPr>
                <w:rFonts w:ascii="Arial Narrow" w:hAnsi="Arial Narrow"/>
              </w:rPr>
              <w:t>Supplier provides a statement of capacity to pre-finance the project.</w:t>
            </w:r>
          </w:p>
          <w:p w14:paraId="0D0D5A39" w14:textId="77777777" w:rsidR="000D5358" w:rsidRPr="0095148D" w:rsidRDefault="000D5358" w:rsidP="000D5358">
            <w:pPr>
              <w:spacing w:after="0" w:line="240" w:lineRule="auto"/>
              <w:rPr>
                <w:rFonts w:ascii="Arial Narrow" w:hAnsi="Arial Narrow"/>
              </w:rPr>
            </w:pPr>
          </w:p>
        </w:tc>
        <w:tc>
          <w:tcPr>
            <w:tcW w:w="1725" w:type="dxa"/>
            <w:shd w:val="clear" w:color="auto" w:fill="BFBFBF" w:themeFill="background1" w:themeFillShade="BF"/>
          </w:tcPr>
          <w:p w14:paraId="544AF6C7" w14:textId="2069FD75" w:rsidR="000D5358" w:rsidRPr="0095148D" w:rsidRDefault="000D5358" w:rsidP="000D5358">
            <w:pPr>
              <w:spacing w:after="0" w:line="240" w:lineRule="auto"/>
              <w:jc w:val="center"/>
              <w:rPr>
                <w:rFonts w:ascii="Arial Narrow" w:hAnsi="Arial Narrow"/>
              </w:rPr>
            </w:pPr>
            <w:r w:rsidRPr="0095148D">
              <w:rPr>
                <w:rFonts w:ascii="Arial Narrow" w:hAnsi="Arial Narrow"/>
                <w:b/>
              </w:rPr>
              <w:t>Yes / No</w:t>
            </w:r>
          </w:p>
        </w:tc>
        <w:tc>
          <w:tcPr>
            <w:tcW w:w="2607" w:type="dxa"/>
            <w:shd w:val="clear" w:color="auto" w:fill="BFBFBF" w:themeFill="background1" w:themeFillShade="BF"/>
          </w:tcPr>
          <w:p w14:paraId="5AEA015D" w14:textId="1D2D2282" w:rsidR="000D5358" w:rsidRPr="0095148D" w:rsidRDefault="000D5358" w:rsidP="000D5358">
            <w:pPr>
              <w:spacing w:after="0" w:line="240" w:lineRule="auto"/>
              <w:rPr>
                <w:rFonts w:ascii="Arial Narrow" w:hAnsi="Arial Narrow"/>
              </w:rPr>
            </w:pPr>
            <w:r w:rsidRPr="0095148D">
              <w:rPr>
                <w:rFonts w:ascii="Arial Narrow" w:hAnsi="Arial Narrow"/>
                <w:b/>
              </w:rPr>
              <w:t>Comments / Attachments</w:t>
            </w:r>
          </w:p>
        </w:tc>
      </w:tr>
      <w:tr w:rsidR="000D5358" w:rsidRPr="0095148D" w14:paraId="5017D37F" w14:textId="77777777" w:rsidTr="00900E58">
        <w:trPr>
          <w:trHeight w:val="477"/>
        </w:trPr>
        <w:tc>
          <w:tcPr>
            <w:tcW w:w="587" w:type="dxa"/>
            <w:vMerge/>
          </w:tcPr>
          <w:p w14:paraId="5441365C" w14:textId="77777777" w:rsidR="000D5358" w:rsidRPr="0095148D" w:rsidRDefault="000D5358" w:rsidP="000D5358">
            <w:pPr>
              <w:spacing w:after="0" w:line="240" w:lineRule="auto"/>
              <w:rPr>
                <w:rFonts w:ascii="Arial Narrow" w:hAnsi="Arial Narrow"/>
                <w:b/>
                <w:i/>
              </w:rPr>
            </w:pPr>
          </w:p>
        </w:tc>
        <w:tc>
          <w:tcPr>
            <w:tcW w:w="4141" w:type="dxa"/>
            <w:vMerge/>
          </w:tcPr>
          <w:p w14:paraId="64CF568A" w14:textId="77777777" w:rsidR="000D5358" w:rsidRPr="0095148D" w:rsidRDefault="000D5358" w:rsidP="000D5358">
            <w:pPr>
              <w:spacing w:after="0" w:line="240" w:lineRule="auto"/>
              <w:rPr>
                <w:rFonts w:ascii="Arial Narrow" w:hAnsi="Arial Narrow"/>
              </w:rPr>
            </w:pPr>
          </w:p>
        </w:tc>
        <w:tc>
          <w:tcPr>
            <w:tcW w:w="1725" w:type="dxa"/>
          </w:tcPr>
          <w:p w14:paraId="0137D44A" w14:textId="77777777" w:rsidR="000D5358" w:rsidRPr="0095148D" w:rsidRDefault="000D5358" w:rsidP="000D5358">
            <w:pPr>
              <w:spacing w:after="0" w:line="240" w:lineRule="auto"/>
              <w:jc w:val="center"/>
              <w:rPr>
                <w:rFonts w:ascii="Arial Narrow" w:hAnsi="Arial Narrow"/>
              </w:rPr>
            </w:pPr>
          </w:p>
        </w:tc>
        <w:tc>
          <w:tcPr>
            <w:tcW w:w="2607" w:type="dxa"/>
          </w:tcPr>
          <w:p w14:paraId="55D7BA6D" w14:textId="77777777" w:rsidR="000D5358" w:rsidRPr="0095148D" w:rsidRDefault="000D5358" w:rsidP="000D5358">
            <w:pPr>
              <w:spacing w:after="0" w:line="240" w:lineRule="auto"/>
              <w:rPr>
                <w:rFonts w:ascii="Arial Narrow" w:hAnsi="Arial Narrow"/>
              </w:rPr>
            </w:pPr>
          </w:p>
        </w:tc>
      </w:tr>
    </w:tbl>
    <w:p w14:paraId="72F5A7F2" w14:textId="77777777" w:rsidR="00623B1D" w:rsidRDefault="00623B1D" w:rsidP="00623B1D">
      <w:pPr>
        <w:jc w:val="center"/>
        <w:rPr>
          <w:rFonts w:cs="Arial"/>
          <w:b/>
          <w:bCs/>
          <w:i/>
          <w:spacing w:val="-3"/>
          <w:sz w:val="24"/>
          <w:szCs w:val="24"/>
        </w:rPr>
      </w:pPr>
    </w:p>
    <w:p w14:paraId="023A7AAB" w14:textId="77777777" w:rsidR="00623B1D" w:rsidRPr="00A415BF" w:rsidRDefault="00623B1D" w:rsidP="00623B1D">
      <w:pPr>
        <w:jc w:val="center"/>
      </w:pPr>
    </w:p>
    <w:p w14:paraId="7EA144D8" w14:textId="77777777" w:rsidR="00A415BF" w:rsidRDefault="00A415BF" w:rsidP="00E97415">
      <w:pPr>
        <w:ind w:hanging="810"/>
        <w:rPr>
          <w:rFonts w:asciiTheme="minorBidi" w:hAnsiTheme="minorBidi"/>
        </w:rPr>
      </w:pPr>
    </w:p>
    <w:p w14:paraId="46B32060" w14:textId="77777777" w:rsidR="00A415BF" w:rsidRDefault="00A415BF" w:rsidP="00E97415">
      <w:pPr>
        <w:ind w:hanging="810"/>
        <w:rPr>
          <w:rFonts w:asciiTheme="minorBidi" w:hAnsiTheme="minorBidi"/>
        </w:rPr>
      </w:pPr>
    </w:p>
    <w:p w14:paraId="1FD1AECF" w14:textId="77777777" w:rsidR="00A415BF" w:rsidRDefault="00A415BF" w:rsidP="00E97415">
      <w:pPr>
        <w:ind w:hanging="810"/>
        <w:rPr>
          <w:rFonts w:asciiTheme="minorBidi" w:hAnsiTheme="minorBidi"/>
        </w:rPr>
      </w:pPr>
    </w:p>
    <w:p w14:paraId="175B3BE1" w14:textId="77777777" w:rsidR="00A415BF" w:rsidRDefault="00A415BF" w:rsidP="00E97415">
      <w:pPr>
        <w:ind w:hanging="810"/>
        <w:rPr>
          <w:rFonts w:asciiTheme="minorBidi" w:hAnsiTheme="minorBidi"/>
        </w:rPr>
      </w:pPr>
    </w:p>
    <w:p w14:paraId="14A845CB" w14:textId="77777777" w:rsidR="00A415BF" w:rsidRDefault="00A415BF" w:rsidP="00E97415">
      <w:pPr>
        <w:ind w:hanging="810"/>
        <w:rPr>
          <w:rFonts w:asciiTheme="minorBidi" w:hAnsiTheme="minorBidi"/>
        </w:rPr>
      </w:pPr>
    </w:p>
    <w:p w14:paraId="50DB702F" w14:textId="77777777" w:rsidR="00A415BF" w:rsidRDefault="00A415BF" w:rsidP="00E97415">
      <w:pPr>
        <w:ind w:hanging="810"/>
        <w:rPr>
          <w:rFonts w:asciiTheme="minorBidi" w:hAnsiTheme="minorBidi"/>
        </w:rPr>
      </w:pPr>
    </w:p>
    <w:p w14:paraId="768400EA" w14:textId="77777777" w:rsidR="00A415BF" w:rsidRDefault="00A415BF" w:rsidP="00E97415">
      <w:pPr>
        <w:ind w:hanging="810"/>
        <w:rPr>
          <w:rFonts w:asciiTheme="minorBidi" w:hAnsiTheme="minorBidi"/>
        </w:rPr>
      </w:pPr>
    </w:p>
    <w:p w14:paraId="1D876F75" w14:textId="77777777" w:rsidR="00A415BF" w:rsidRDefault="00A415BF" w:rsidP="00E97415">
      <w:pPr>
        <w:ind w:hanging="810"/>
        <w:rPr>
          <w:rFonts w:asciiTheme="minorBidi" w:hAnsiTheme="minorBidi"/>
        </w:rPr>
      </w:pPr>
    </w:p>
    <w:p w14:paraId="7D85050C" w14:textId="77777777" w:rsidR="00156122" w:rsidRDefault="00156122">
      <w:pPr>
        <w:rPr>
          <w:rFonts w:asciiTheme="minorBidi" w:eastAsiaTheme="majorEastAsia" w:hAnsiTheme="minorBidi"/>
          <w:b/>
          <w:sz w:val="24"/>
          <w:szCs w:val="24"/>
        </w:rPr>
      </w:pPr>
      <w:r>
        <w:rPr>
          <w:rFonts w:asciiTheme="minorBidi" w:eastAsiaTheme="majorEastAsia" w:hAnsiTheme="minorBidi"/>
          <w:b/>
          <w:sz w:val="24"/>
          <w:szCs w:val="24"/>
        </w:rPr>
        <w:br w:type="page"/>
      </w:r>
    </w:p>
    <w:p w14:paraId="16E23AB6" w14:textId="64828068" w:rsidR="00623B1D" w:rsidRPr="00623B1D" w:rsidRDefault="00623B1D" w:rsidP="00D265AF">
      <w:pPr>
        <w:spacing w:before="100" w:beforeAutospacing="1"/>
        <w:jc w:val="center"/>
        <w:rPr>
          <w:rFonts w:asciiTheme="minorBidi" w:eastAsiaTheme="majorEastAsia" w:hAnsiTheme="minorBidi"/>
          <w:b/>
          <w:sz w:val="24"/>
          <w:szCs w:val="24"/>
        </w:rPr>
      </w:pPr>
      <w:r w:rsidRPr="00623B1D">
        <w:rPr>
          <w:rFonts w:asciiTheme="minorBidi" w:eastAsiaTheme="majorEastAsia" w:hAnsiTheme="minorBidi"/>
          <w:b/>
          <w:sz w:val="24"/>
          <w:szCs w:val="24"/>
        </w:rPr>
        <w:lastRenderedPageBreak/>
        <w:t>SECTION 2 – CAPABILITY, SUSTAINABILITY, QUESTIONS</w:t>
      </w:r>
    </w:p>
    <w:p w14:paraId="103C0C2C" w14:textId="31C96987" w:rsidR="00D265AF" w:rsidRDefault="00814A30" w:rsidP="00D265AF">
      <w:pPr>
        <w:spacing w:before="100" w:beforeAutospacing="1"/>
        <w:jc w:val="center"/>
        <w:rPr>
          <w:rFonts w:asciiTheme="minorBidi" w:hAnsiTheme="minorBidi"/>
          <w:b/>
          <w:bCs/>
          <w:i/>
          <w:spacing w:val="-3"/>
          <w:sz w:val="24"/>
          <w:szCs w:val="24"/>
        </w:rPr>
      </w:pPr>
      <w:r w:rsidRPr="00107FDE">
        <w:rPr>
          <w:rFonts w:asciiTheme="minorBidi" w:hAnsiTheme="minorBidi"/>
          <w:b/>
          <w:bCs/>
          <w:i/>
          <w:spacing w:val="-3"/>
          <w:sz w:val="24"/>
          <w:szCs w:val="24"/>
        </w:rPr>
        <w:t>Instructions – Bidders are required to complete all sections of the below table.</w:t>
      </w:r>
    </w:p>
    <w:tbl>
      <w:tblPr>
        <w:tblStyle w:val="TableGrid2"/>
        <w:tblW w:w="0" w:type="auto"/>
        <w:tblLook w:val="04A0" w:firstRow="1" w:lastRow="0" w:firstColumn="1" w:lastColumn="0" w:noHBand="0" w:noVBand="1"/>
      </w:tblPr>
      <w:tblGrid>
        <w:gridCol w:w="587"/>
        <w:gridCol w:w="3364"/>
        <w:gridCol w:w="3699"/>
        <w:gridCol w:w="1410"/>
      </w:tblGrid>
      <w:tr w:rsidR="002B5A52" w:rsidRPr="0095148D" w14:paraId="3E42AC54" w14:textId="77777777" w:rsidTr="00900E58">
        <w:trPr>
          <w:trHeight w:val="543"/>
        </w:trPr>
        <w:tc>
          <w:tcPr>
            <w:tcW w:w="587" w:type="dxa"/>
            <w:shd w:val="clear" w:color="auto" w:fill="FF0000"/>
            <w:vAlign w:val="center"/>
          </w:tcPr>
          <w:p w14:paraId="47E0A214" w14:textId="77777777" w:rsidR="002B5A52" w:rsidRPr="0095148D" w:rsidRDefault="002B5A52" w:rsidP="00900E58">
            <w:pPr>
              <w:spacing w:after="0" w:line="240" w:lineRule="auto"/>
              <w:jc w:val="center"/>
              <w:rPr>
                <w:rFonts w:ascii="Arial Narrow" w:hAnsi="Arial Narrow"/>
                <w:b/>
                <w:i/>
                <w:color w:val="FFFFFF"/>
              </w:rPr>
            </w:pPr>
            <w:r w:rsidRPr="0095148D">
              <w:rPr>
                <w:rFonts w:ascii="Arial Narrow" w:hAnsi="Arial Narrow"/>
                <w:b/>
                <w:i/>
                <w:color w:val="FFFFFF"/>
              </w:rPr>
              <w:t>Item</w:t>
            </w:r>
          </w:p>
        </w:tc>
        <w:tc>
          <w:tcPr>
            <w:tcW w:w="3364" w:type="dxa"/>
            <w:shd w:val="clear" w:color="auto" w:fill="FF0000"/>
            <w:vAlign w:val="center"/>
          </w:tcPr>
          <w:p w14:paraId="0FB6BDE6" w14:textId="77777777" w:rsidR="002B5A52" w:rsidRPr="0095148D" w:rsidRDefault="002B5A52" w:rsidP="00900E58">
            <w:pPr>
              <w:spacing w:after="0" w:line="240" w:lineRule="auto"/>
              <w:jc w:val="center"/>
              <w:rPr>
                <w:rFonts w:ascii="Arial Narrow" w:hAnsi="Arial Narrow"/>
                <w:b/>
                <w:color w:val="FFFFFF"/>
              </w:rPr>
            </w:pPr>
            <w:r w:rsidRPr="0095148D">
              <w:rPr>
                <w:rFonts w:ascii="Arial Narrow" w:hAnsi="Arial Narrow"/>
                <w:b/>
                <w:color w:val="FFFFFF"/>
              </w:rPr>
              <w:t>Question</w:t>
            </w:r>
          </w:p>
        </w:tc>
        <w:tc>
          <w:tcPr>
            <w:tcW w:w="5109" w:type="dxa"/>
            <w:gridSpan w:val="2"/>
            <w:shd w:val="clear" w:color="auto" w:fill="FF0000"/>
            <w:vAlign w:val="center"/>
          </w:tcPr>
          <w:p w14:paraId="709FD1DB" w14:textId="77777777" w:rsidR="002B5A52" w:rsidRPr="0095148D" w:rsidRDefault="002B5A52" w:rsidP="00900E58">
            <w:pPr>
              <w:spacing w:after="0" w:line="240" w:lineRule="auto"/>
              <w:jc w:val="center"/>
              <w:rPr>
                <w:rFonts w:ascii="Arial Narrow" w:hAnsi="Arial Narrow"/>
                <w:b/>
                <w:color w:val="FFFFFF"/>
              </w:rPr>
            </w:pPr>
            <w:r w:rsidRPr="0095148D">
              <w:rPr>
                <w:rFonts w:ascii="Arial Narrow" w:hAnsi="Arial Narrow"/>
                <w:b/>
                <w:color w:val="FFFFFF"/>
              </w:rPr>
              <w:t>Bidder Response</w:t>
            </w:r>
          </w:p>
        </w:tc>
      </w:tr>
      <w:tr w:rsidR="009F42D7" w:rsidRPr="0095148D" w14:paraId="48E9010F" w14:textId="77777777" w:rsidTr="00900E58">
        <w:trPr>
          <w:trHeight w:val="271"/>
        </w:trPr>
        <w:tc>
          <w:tcPr>
            <w:tcW w:w="587" w:type="dxa"/>
            <w:vMerge w:val="restart"/>
          </w:tcPr>
          <w:p w14:paraId="24C63A2D" w14:textId="7FB33B94" w:rsidR="009F42D7" w:rsidRPr="0095148D" w:rsidRDefault="00AB15D3" w:rsidP="009F42D7">
            <w:pPr>
              <w:spacing w:after="0" w:line="240" w:lineRule="auto"/>
              <w:rPr>
                <w:rFonts w:ascii="Arial Narrow" w:hAnsi="Arial Narrow"/>
                <w:b/>
                <w:i/>
              </w:rPr>
            </w:pPr>
            <w:r>
              <w:rPr>
                <w:rFonts w:ascii="Arial Narrow" w:hAnsi="Arial Narrow"/>
                <w:b/>
                <w:i/>
              </w:rPr>
              <w:t>1</w:t>
            </w:r>
          </w:p>
        </w:tc>
        <w:tc>
          <w:tcPr>
            <w:tcW w:w="3364" w:type="dxa"/>
            <w:vMerge w:val="restart"/>
          </w:tcPr>
          <w:p w14:paraId="155BA001" w14:textId="6130F2DE" w:rsidR="009F42D7" w:rsidRPr="002B5A52" w:rsidRDefault="009F42D7" w:rsidP="00156122">
            <w:pPr>
              <w:spacing w:after="0" w:line="240" w:lineRule="auto"/>
              <w:rPr>
                <w:rFonts w:ascii="Arial Narrow" w:hAnsi="Arial Narrow"/>
              </w:rPr>
            </w:pPr>
            <w:r w:rsidRPr="002B5A52">
              <w:rPr>
                <w:rFonts w:ascii="Arial Narrow" w:hAnsi="Arial Narrow"/>
              </w:rPr>
              <w:t>Provide at least 2 copies of relevant contracts on greenhouse the value should be 15000$ above along with reference contract details with UN, Government, national and international NGOs. the contract should not be older than last 5 years from starting 2018 years. And submit final receiving report or completion certificate works and any letter to ensure the quality of work has been successfully done.</w:t>
            </w:r>
          </w:p>
          <w:p w14:paraId="77161243" w14:textId="77777777" w:rsidR="009F42D7" w:rsidRPr="00185B6D" w:rsidRDefault="009F42D7" w:rsidP="00156122">
            <w:pPr>
              <w:spacing w:after="0" w:line="240" w:lineRule="auto"/>
              <w:rPr>
                <w:rFonts w:ascii="Arial Narrow" w:hAnsi="Arial Narrow"/>
                <w:b/>
                <w:bCs/>
              </w:rPr>
            </w:pPr>
            <w:r w:rsidRPr="00185B6D">
              <w:rPr>
                <w:rFonts w:ascii="Arial Narrow" w:hAnsi="Arial Narrow"/>
                <w:b/>
                <w:bCs/>
              </w:rPr>
              <w:t>5 Marks for each contract works</w:t>
            </w:r>
          </w:p>
          <w:p w14:paraId="567D1906" w14:textId="24C7949E" w:rsidR="009F42D7" w:rsidRPr="0095148D" w:rsidRDefault="009F42D7" w:rsidP="00156122">
            <w:pPr>
              <w:spacing w:after="0" w:line="240" w:lineRule="auto"/>
              <w:rPr>
                <w:rFonts w:ascii="Arial Narrow" w:hAnsi="Arial Narrow"/>
              </w:rPr>
            </w:pPr>
            <w:r w:rsidRPr="00185B6D">
              <w:rPr>
                <w:rFonts w:ascii="Arial Narrow" w:hAnsi="Arial Narrow"/>
                <w:b/>
                <w:bCs/>
              </w:rPr>
              <w:t>Zero marks for no contract provided.</w:t>
            </w:r>
          </w:p>
        </w:tc>
        <w:tc>
          <w:tcPr>
            <w:tcW w:w="3699" w:type="dxa"/>
            <w:shd w:val="clear" w:color="auto" w:fill="BFBFBF"/>
          </w:tcPr>
          <w:p w14:paraId="1835E967" w14:textId="77777777" w:rsidR="009F42D7" w:rsidRPr="0095148D" w:rsidRDefault="009F42D7" w:rsidP="009F42D7">
            <w:pPr>
              <w:spacing w:after="0" w:line="240" w:lineRule="auto"/>
              <w:jc w:val="center"/>
              <w:rPr>
                <w:rFonts w:ascii="Arial Narrow" w:hAnsi="Arial Narrow"/>
                <w:b/>
              </w:rPr>
            </w:pPr>
            <w:r>
              <w:rPr>
                <w:rFonts w:ascii="Arial Narrow" w:hAnsi="Arial Narrow"/>
                <w:b/>
              </w:rPr>
              <w:t>Bidder</w:t>
            </w:r>
            <w:r w:rsidRPr="0095148D">
              <w:rPr>
                <w:rFonts w:ascii="Arial Narrow" w:hAnsi="Arial Narrow"/>
                <w:b/>
              </w:rPr>
              <w:t xml:space="preserve"> Response</w:t>
            </w:r>
          </w:p>
        </w:tc>
        <w:tc>
          <w:tcPr>
            <w:tcW w:w="1410" w:type="dxa"/>
            <w:shd w:val="clear" w:color="auto" w:fill="BFBFBF"/>
          </w:tcPr>
          <w:p w14:paraId="6747CF4F" w14:textId="77777777" w:rsidR="009F42D7" w:rsidRPr="0095148D" w:rsidRDefault="009F42D7" w:rsidP="009F42D7">
            <w:pPr>
              <w:spacing w:after="0" w:line="240" w:lineRule="auto"/>
              <w:jc w:val="center"/>
              <w:rPr>
                <w:rFonts w:ascii="Arial Narrow" w:hAnsi="Arial Narrow"/>
                <w:b/>
              </w:rPr>
            </w:pPr>
            <w:r w:rsidRPr="0095148D">
              <w:rPr>
                <w:rFonts w:ascii="Arial Narrow" w:hAnsi="Arial Narrow"/>
                <w:b/>
              </w:rPr>
              <w:t>Attachment(s)</w:t>
            </w:r>
          </w:p>
        </w:tc>
      </w:tr>
      <w:tr w:rsidR="009F42D7" w:rsidRPr="0095148D" w14:paraId="033EECE7" w14:textId="77777777" w:rsidTr="00900E58">
        <w:trPr>
          <w:trHeight w:val="979"/>
        </w:trPr>
        <w:tc>
          <w:tcPr>
            <w:tcW w:w="587" w:type="dxa"/>
            <w:vMerge/>
          </w:tcPr>
          <w:p w14:paraId="2DDA83DA" w14:textId="77777777" w:rsidR="009F42D7" w:rsidRPr="0095148D" w:rsidRDefault="009F42D7" w:rsidP="009F42D7">
            <w:pPr>
              <w:spacing w:after="0" w:line="240" w:lineRule="auto"/>
              <w:rPr>
                <w:rFonts w:ascii="Arial Narrow" w:hAnsi="Arial Narrow"/>
              </w:rPr>
            </w:pPr>
          </w:p>
        </w:tc>
        <w:tc>
          <w:tcPr>
            <w:tcW w:w="3364" w:type="dxa"/>
            <w:vMerge/>
          </w:tcPr>
          <w:p w14:paraId="33010F26" w14:textId="77777777" w:rsidR="009F42D7" w:rsidRPr="0095148D" w:rsidRDefault="009F42D7" w:rsidP="00156122">
            <w:pPr>
              <w:spacing w:after="0" w:line="240" w:lineRule="auto"/>
              <w:rPr>
                <w:rFonts w:ascii="Arial Narrow" w:hAnsi="Arial Narrow"/>
              </w:rPr>
            </w:pPr>
          </w:p>
        </w:tc>
        <w:tc>
          <w:tcPr>
            <w:tcW w:w="3699" w:type="dxa"/>
          </w:tcPr>
          <w:p w14:paraId="4AAEED2F" w14:textId="77777777" w:rsidR="009F42D7" w:rsidRPr="0095148D" w:rsidRDefault="009F42D7" w:rsidP="009F42D7">
            <w:pPr>
              <w:spacing w:after="0" w:line="240" w:lineRule="auto"/>
              <w:rPr>
                <w:rFonts w:ascii="Arial Narrow" w:hAnsi="Arial Narrow"/>
              </w:rPr>
            </w:pPr>
          </w:p>
        </w:tc>
        <w:tc>
          <w:tcPr>
            <w:tcW w:w="1410" w:type="dxa"/>
          </w:tcPr>
          <w:p w14:paraId="33CE0FBF" w14:textId="77777777" w:rsidR="009F42D7" w:rsidRPr="0095148D" w:rsidRDefault="009F42D7" w:rsidP="009F42D7">
            <w:pPr>
              <w:spacing w:after="0" w:line="240" w:lineRule="auto"/>
              <w:rPr>
                <w:rFonts w:ascii="Arial Narrow" w:hAnsi="Arial Narrow"/>
              </w:rPr>
            </w:pPr>
          </w:p>
        </w:tc>
      </w:tr>
      <w:tr w:rsidR="009F42D7" w:rsidRPr="0095148D" w14:paraId="06748E80" w14:textId="77777777" w:rsidTr="00900E58">
        <w:trPr>
          <w:trHeight w:val="260"/>
        </w:trPr>
        <w:tc>
          <w:tcPr>
            <w:tcW w:w="587" w:type="dxa"/>
            <w:vMerge w:val="restart"/>
          </w:tcPr>
          <w:p w14:paraId="20131D95" w14:textId="48A54239" w:rsidR="009F42D7" w:rsidRPr="0095148D" w:rsidRDefault="00AB15D3" w:rsidP="009F42D7">
            <w:pPr>
              <w:spacing w:after="0" w:line="240" w:lineRule="auto"/>
              <w:rPr>
                <w:rFonts w:ascii="Arial Narrow" w:hAnsi="Arial Narrow"/>
                <w:b/>
                <w:i/>
              </w:rPr>
            </w:pPr>
            <w:r>
              <w:rPr>
                <w:rFonts w:ascii="Arial Narrow" w:hAnsi="Arial Narrow"/>
                <w:b/>
                <w:i/>
              </w:rPr>
              <w:t>2</w:t>
            </w:r>
          </w:p>
        </w:tc>
        <w:tc>
          <w:tcPr>
            <w:tcW w:w="3364" w:type="dxa"/>
            <w:vMerge w:val="restart"/>
          </w:tcPr>
          <w:p w14:paraId="28C15B66" w14:textId="77777777" w:rsidR="009F42D7" w:rsidRPr="002B5A52" w:rsidRDefault="009F42D7" w:rsidP="00156122">
            <w:pPr>
              <w:spacing w:after="0" w:line="240" w:lineRule="auto"/>
              <w:rPr>
                <w:rFonts w:ascii="Arial Narrow" w:hAnsi="Arial Narrow"/>
              </w:rPr>
            </w:pPr>
            <w:r w:rsidRPr="002B5A52">
              <w:rPr>
                <w:rFonts w:ascii="Arial Narrow" w:hAnsi="Arial Narrow"/>
              </w:rPr>
              <w:t xml:space="preserve">Supplier must provide work plan. </w:t>
            </w:r>
          </w:p>
          <w:p w14:paraId="1CDC25FC" w14:textId="77777777" w:rsidR="009F42D7" w:rsidRPr="002B5A52" w:rsidRDefault="009F42D7" w:rsidP="00156122">
            <w:pPr>
              <w:spacing w:after="0" w:line="240" w:lineRule="auto"/>
              <w:rPr>
                <w:rFonts w:ascii="Arial Narrow" w:hAnsi="Arial Narrow"/>
              </w:rPr>
            </w:pPr>
            <w:r w:rsidRPr="002B5A52">
              <w:rPr>
                <w:rFonts w:ascii="Arial Narrow" w:hAnsi="Arial Narrow"/>
              </w:rPr>
              <w:t>The Bidder’s proposed work plan for completion of the intended project and must provide accurate competitive timeframe for the duration of (45) calendar days or 1.5 months:</w:t>
            </w:r>
          </w:p>
          <w:p w14:paraId="44A9E46D" w14:textId="77777777" w:rsidR="009F42D7" w:rsidRPr="00156122" w:rsidRDefault="009F42D7" w:rsidP="00156122">
            <w:pPr>
              <w:spacing w:after="0" w:line="240" w:lineRule="auto"/>
              <w:rPr>
                <w:rFonts w:ascii="Arial Narrow" w:hAnsi="Arial Narrow"/>
                <w:b/>
                <w:bCs/>
              </w:rPr>
            </w:pPr>
            <w:r w:rsidRPr="00156122">
              <w:rPr>
                <w:rFonts w:ascii="Arial Narrow" w:hAnsi="Arial Narrow"/>
                <w:b/>
                <w:bCs/>
              </w:rPr>
              <w:t>10 points for &lt;Short completing 1</w:t>
            </w:r>
            <w:r w:rsidRPr="00156122">
              <w:rPr>
                <w:rFonts w:ascii="Cambria Math" w:hAnsi="Cambria Math" w:cs="Cambria Math"/>
                <w:b/>
                <w:bCs/>
              </w:rPr>
              <w:t>‐</w:t>
            </w:r>
            <w:r w:rsidRPr="00156122">
              <w:rPr>
                <w:rFonts w:ascii="Arial Narrow" w:hAnsi="Arial Narrow"/>
                <w:b/>
                <w:bCs/>
              </w:rPr>
              <w:t xml:space="preserve">45 calendar days &gt; </w:t>
            </w:r>
          </w:p>
          <w:p w14:paraId="44AD060F" w14:textId="77777777" w:rsidR="009F42D7" w:rsidRPr="00156122" w:rsidRDefault="009F42D7" w:rsidP="00156122">
            <w:pPr>
              <w:spacing w:after="0" w:line="240" w:lineRule="auto"/>
              <w:rPr>
                <w:rFonts w:ascii="Arial Narrow" w:hAnsi="Arial Narrow"/>
                <w:b/>
                <w:bCs/>
              </w:rPr>
            </w:pPr>
            <w:r w:rsidRPr="00156122">
              <w:rPr>
                <w:rFonts w:ascii="Arial Narrow" w:hAnsi="Arial Narrow"/>
                <w:b/>
                <w:bCs/>
              </w:rPr>
              <w:t>5 points for 46</w:t>
            </w:r>
            <w:r w:rsidRPr="00156122">
              <w:rPr>
                <w:rFonts w:ascii="Cambria Math" w:hAnsi="Cambria Math" w:cs="Cambria Math"/>
                <w:b/>
                <w:bCs/>
              </w:rPr>
              <w:t>‐</w:t>
            </w:r>
            <w:r w:rsidRPr="00156122">
              <w:rPr>
                <w:rFonts w:ascii="Arial Narrow" w:hAnsi="Arial Narrow"/>
                <w:b/>
                <w:bCs/>
              </w:rPr>
              <w:t xml:space="preserve"> 50 days &gt; </w:t>
            </w:r>
          </w:p>
          <w:p w14:paraId="3CCE4CD5" w14:textId="77777777" w:rsidR="009F42D7" w:rsidRPr="00156122" w:rsidRDefault="009F42D7" w:rsidP="00156122">
            <w:pPr>
              <w:spacing w:after="0" w:line="240" w:lineRule="auto"/>
              <w:rPr>
                <w:rFonts w:ascii="Arial Narrow" w:hAnsi="Arial Narrow"/>
                <w:b/>
                <w:bCs/>
              </w:rPr>
            </w:pPr>
            <w:r w:rsidRPr="00156122">
              <w:rPr>
                <w:rFonts w:ascii="Arial Narrow" w:hAnsi="Arial Narrow"/>
                <w:b/>
                <w:bCs/>
              </w:rPr>
              <w:t>0 Points for more than 50 days.</w:t>
            </w:r>
          </w:p>
          <w:p w14:paraId="516669FC" w14:textId="77777777" w:rsidR="009F42D7" w:rsidRPr="002B5A52" w:rsidRDefault="009F42D7" w:rsidP="00156122">
            <w:pPr>
              <w:spacing w:after="0" w:line="240" w:lineRule="auto"/>
              <w:rPr>
                <w:rFonts w:ascii="Arial Narrow" w:hAnsi="Arial Narrow"/>
              </w:rPr>
            </w:pPr>
            <w:r w:rsidRPr="002B5A52">
              <w:rPr>
                <w:rFonts w:ascii="Arial Narrow" w:hAnsi="Arial Narrow"/>
              </w:rPr>
              <w:t>The marks will give based on delivery dates provided by suppliers. The lead time will be part of the terms and condition of the contract.</w:t>
            </w:r>
          </w:p>
          <w:p w14:paraId="6B188AAA" w14:textId="60FCC3E2" w:rsidR="009F42D7" w:rsidRPr="0095148D" w:rsidRDefault="009F42D7" w:rsidP="00156122">
            <w:pPr>
              <w:spacing w:after="0" w:line="240" w:lineRule="auto"/>
              <w:rPr>
                <w:rFonts w:ascii="Arial Narrow" w:hAnsi="Arial Narrow"/>
              </w:rPr>
            </w:pPr>
            <w:r w:rsidRPr="002B5A52">
              <w:rPr>
                <w:rFonts w:ascii="Arial Narrow" w:hAnsi="Arial Narrow"/>
              </w:rPr>
              <w:t>-</w:t>
            </w:r>
            <w:r w:rsidRPr="002B5A52">
              <w:rPr>
                <w:rFonts w:ascii="Arial Narrow" w:hAnsi="Arial Narrow"/>
              </w:rPr>
              <w:tab/>
              <w:t>The lead time including starting and ending date. Marks will be provided based on logical work plan to justify the lead time submitted to this quote. Supplier must submit the work plan, otherwise the supplier will get Zero marks. (We will accept your workplan for getting above marks).</w:t>
            </w:r>
          </w:p>
        </w:tc>
        <w:tc>
          <w:tcPr>
            <w:tcW w:w="3699" w:type="dxa"/>
            <w:shd w:val="clear" w:color="auto" w:fill="BFBFBF"/>
          </w:tcPr>
          <w:p w14:paraId="278C954B" w14:textId="77777777" w:rsidR="009F42D7" w:rsidRPr="0095148D" w:rsidRDefault="009F42D7" w:rsidP="009F42D7">
            <w:pPr>
              <w:spacing w:after="0" w:line="240" w:lineRule="auto"/>
              <w:jc w:val="center"/>
              <w:rPr>
                <w:rFonts w:ascii="Arial Narrow" w:hAnsi="Arial Narrow"/>
                <w:b/>
              </w:rPr>
            </w:pPr>
            <w:r>
              <w:rPr>
                <w:rFonts w:ascii="Arial Narrow" w:hAnsi="Arial Narrow"/>
                <w:b/>
              </w:rPr>
              <w:t>Bidder</w:t>
            </w:r>
            <w:r w:rsidRPr="0095148D">
              <w:rPr>
                <w:rFonts w:ascii="Arial Narrow" w:hAnsi="Arial Narrow"/>
                <w:b/>
              </w:rPr>
              <w:t xml:space="preserve"> Response</w:t>
            </w:r>
          </w:p>
        </w:tc>
        <w:tc>
          <w:tcPr>
            <w:tcW w:w="1410" w:type="dxa"/>
            <w:shd w:val="clear" w:color="auto" w:fill="BFBFBF"/>
          </w:tcPr>
          <w:p w14:paraId="574829B3" w14:textId="77777777" w:rsidR="009F42D7" w:rsidRPr="0095148D" w:rsidRDefault="009F42D7" w:rsidP="009F42D7">
            <w:pPr>
              <w:spacing w:after="0" w:line="240" w:lineRule="auto"/>
              <w:jc w:val="center"/>
              <w:rPr>
                <w:rFonts w:ascii="Arial Narrow" w:hAnsi="Arial Narrow"/>
                <w:b/>
              </w:rPr>
            </w:pPr>
            <w:r w:rsidRPr="0095148D">
              <w:rPr>
                <w:rFonts w:ascii="Arial Narrow" w:hAnsi="Arial Narrow"/>
                <w:b/>
              </w:rPr>
              <w:t>Comments</w:t>
            </w:r>
          </w:p>
        </w:tc>
      </w:tr>
      <w:tr w:rsidR="009F42D7" w:rsidRPr="0095148D" w14:paraId="3B5044BD" w14:textId="77777777" w:rsidTr="00900E58">
        <w:trPr>
          <w:trHeight w:val="1282"/>
        </w:trPr>
        <w:tc>
          <w:tcPr>
            <w:tcW w:w="587" w:type="dxa"/>
            <w:vMerge/>
          </w:tcPr>
          <w:p w14:paraId="408B6924" w14:textId="77777777" w:rsidR="009F42D7" w:rsidRPr="0095148D" w:rsidRDefault="009F42D7" w:rsidP="009F42D7">
            <w:pPr>
              <w:spacing w:after="0" w:line="240" w:lineRule="auto"/>
              <w:rPr>
                <w:rFonts w:ascii="Arial Narrow" w:hAnsi="Arial Narrow"/>
                <w:b/>
                <w:i/>
              </w:rPr>
            </w:pPr>
          </w:p>
        </w:tc>
        <w:tc>
          <w:tcPr>
            <w:tcW w:w="3364" w:type="dxa"/>
            <w:vMerge/>
          </w:tcPr>
          <w:p w14:paraId="3F4D5D19" w14:textId="77777777" w:rsidR="009F42D7" w:rsidRPr="0095148D" w:rsidRDefault="009F42D7" w:rsidP="00156122">
            <w:pPr>
              <w:spacing w:after="0" w:line="240" w:lineRule="auto"/>
              <w:rPr>
                <w:rFonts w:ascii="Arial Narrow" w:hAnsi="Arial Narrow"/>
              </w:rPr>
            </w:pPr>
          </w:p>
        </w:tc>
        <w:tc>
          <w:tcPr>
            <w:tcW w:w="3699" w:type="dxa"/>
          </w:tcPr>
          <w:p w14:paraId="15F96BD1" w14:textId="77777777" w:rsidR="009F42D7" w:rsidRPr="0095148D" w:rsidRDefault="009F42D7" w:rsidP="009F42D7">
            <w:pPr>
              <w:spacing w:after="0" w:line="240" w:lineRule="auto"/>
              <w:rPr>
                <w:rFonts w:ascii="Arial Narrow" w:hAnsi="Arial Narrow"/>
              </w:rPr>
            </w:pPr>
          </w:p>
        </w:tc>
        <w:tc>
          <w:tcPr>
            <w:tcW w:w="1410" w:type="dxa"/>
          </w:tcPr>
          <w:p w14:paraId="1CA9DB56" w14:textId="77777777" w:rsidR="009F42D7" w:rsidRPr="0095148D" w:rsidRDefault="009F42D7" w:rsidP="009F42D7">
            <w:pPr>
              <w:spacing w:after="0" w:line="240" w:lineRule="auto"/>
              <w:rPr>
                <w:rFonts w:ascii="Arial Narrow" w:hAnsi="Arial Narrow"/>
              </w:rPr>
            </w:pPr>
          </w:p>
        </w:tc>
      </w:tr>
      <w:tr w:rsidR="009F42D7" w:rsidRPr="0095148D" w14:paraId="5972F729" w14:textId="77777777" w:rsidTr="00900E58">
        <w:trPr>
          <w:trHeight w:val="271"/>
        </w:trPr>
        <w:tc>
          <w:tcPr>
            <w:tcW w:w="587" w:type="dxa"/>
            <w:vMerge w:val="restart"/>
          </w:tcPr>
          <w:p w14:paraId="1169DFFA" w14:textId="68B58CF8" w:rsidR="009F42D7" w:rsidRPr="0095148D" w:rsidRDefault="00AB15D3" w:rsidP="009F42D7">
            <w:pPr>
              <w:spacing w:after="0" w:line="240" w:lineRule="auto"/>
              <w:rPr>
                <w:rFonts w:ascii="Arial Narrow" w:hAnsi="Arial Narrow"/>
                <w:b/>
                <w:i/>
              </w:rPr>
            </w:pPr>
            <w:r>
              <w:rPr>
                <w:rFonts w:ascii="Arial Narrow" w:hAnsi="Arial Narrow"/>
                <w:b/>
                <w:i/>
              </w:rPr>
              <w:t>3</w:t>
            </w:r>
          </w:p>
        </w:tc>
        <w:tc>
          <w:tcPr>
            <w:tcW w:w="3364" w:type="dxa"/>
            <w:vMerge w:val="restart"/>
          </w:tcPr>
          <w:p w14:paraId="1A64BE4C" w14:textId="77777777" w:rsidR="009F42D7" w:rsidRPr="002B5A52" w:rsidRDefault="009F42D7" w:rsidP="00156122">
            <w:pPr>
              <w:spacing w:after="0" w:line="240" w:lineRule="auto"/>
              <w:rPr>
                <w:rFonts w:ascii="Arial Narrow" w:hAnsi="Arial Narrow"/>
              </w:rPr>
            </w:pPr>
            <w:r w:rsidRPr="002B5A52">
              <w:rPr>
                <w:rFonts w:ascii="Arial Narrow" w:hAnsi="Arial Narrow"/>
              </w:rPr>
              <w:t>Supplier must provide sampling for approval:</w:t>
            </w:r>
          </w:p>
          <w:p w14:paraId="25E52F12" w14:textId="77777777" w:rsidR="009F42D7" w:rsidRPr="002B5A52" w:rsidRDefault="009F42D7" w:rsidP="00156122">
            <w:pPr>
              <w:spacing w:after="0" w:line="240" w:lineRule="auto"/>
              <w:rPr>
                <w:rFonts w:ascii="Arial Narrow" w:hAnsi="Arial Narrow"/>
              </w:rPr>
            </w:pPr>
            <w:r w:rsidRPr="002B5A52">
              <w:rPr>
                <w:rFonts w:ascii="Arial Narrow" w:hAnsi="Arial Narrow"/>
              </w:rPr>
              <w:t>Supplier quality must be according to the Save the Children specification.</w:t>
            </w:r>
          </w:p>
          <w:p w14:paraId="644B87A0" w14:textId="5CCF1338" w:rsidR="009F42D7" w:rsidRPr="00156122" w:rsidRDefault="009F42D7" w:rsidP="00156122">
            <w:pPr>
              <w:spacing w:after="0" w:line="240" w:lineRule="auto"/>
              <w:rPr>
                <w:rFonts w:ascii="Arial Narrow" w:hAnsi="Arial Narrow"/>
                <w:b/>
                <w:bCs/>
              </w:rPr>
            </w:pPr>
            <w:r w:rsidRPr="002B5A52">
              <w:rPr>
                <w:rFonts w:ascii="Arial Narrow" w:hAnsi="Arial Narrow"/>
              </w:rPr>
              <w:t xml:space="preserve">Samples equivalent to SCI sample &amp; BoQ- </w:t>
            </w:r>
            <w:r w:rsidRPr="00156122">
              <w:rPr>
                <w:rFonts w:ascii="Arial Narrow" w:hAnsi="Arial Narrow"/>
                <w:b/>
                <w:bCs/>
              </w:rPr>
              <w:t>1</w:t>
            </w:r>
            <w:r w:rsidR="00AB15D3">
              <w:rPr>
                <w:rFonts w:ascii="Arial Narrow" w:hAnsi="Arial Narrow"/>
                <w:b/>
                <w:bCs/>
              </w:rPr>
              <w:t>0</w:t>
            </w:r>
            <w:r w:rsidRPr="00156122">
              <w:rPr>
                <w:rFonts w:ascii="Arial Narrow" w:hAnsi="Arial Narrow"/>
                <w:b/>
                <w:bCs/>
              </w:rPr>
              <w:t xml:space="preserve"> points for the best quality. </w:t>
            </w:r>
          </w:p>
          <w:p w14:paraId="409EE6E8" w14:textId="77777777" w:rsidR="009F42D7" w:rsidRPr="00156122" w:rsidRDefault="009F42D7" w:rsidP="00156122">
            <w:pPr>
              <w:spacing w:after="0" w:line="240" w:lineRule="auto"/>
              <w:rPr>
                <w:rFonts w:ascii="Arial Narrow" w:hAnsi="Arial Narrow"/>
                <w:b/>
                <w:bCs/>
              </w:rPr>
            </w:pPr>
            <w:r w:rsidRPr="00156122">
              <w:rPr>
                <w:rFonts w:ascii="Arial Narrow" w:hAnsi="Arial Narrow"/>
                <w:b/>
                <w:bCs/>
              </w:rPr>
              <w:t>Samples not equivalent to SCI’s sample&amp; BoQ and low quality will get zero (0) marks.</w:t>
            </w:r>
          </w:p>
          <w:p w14:paraId="2B0D2DB2" w14:textId="77777777" w:rsidR="009F42D7" w:rsidRPr="002B5A52" w:rsidRDefault="009F42D7" w:rsidP="00156122">
            <w:pPr>
              <w:spacing w:after="0" w:line="240" w:lineRule="auto"/>
              <w:rPr>
                <w:rFonts w:ascii="Arial Narrow" w:hAnsi="Arial Narrow"/>
              </w:rPr>
            </w:pPr>
            <w:r w:rsidRPr="002B5A52">
              <w:rPr>
                <w:rFonts w:ascii="Arial Narrow" w:hAnsi="Arial Narrow"/>
              </w:rPr>
              <w:t>Quality of work</w:t>
            </w:r>
          </w:p>
          <w:p w14:paraId="28476C24" w14:textId="339ED038" w:rsidR="009F42D7" w:rsidRPr="0095148D" w:rsidRDefault="009F42D7" w:rsidP="00156122">
            <w:pPr>
              <w:spacing w:after="0" w:line="240" w:lineRule="auto"/>
              <w:contextualSpacing/>
              <w:rPr>
                <w:rFonts w:ascii="Arial Narrow" w:hAnsi="Arial Narrow"/>
              </w:rPr>
            </w:pPr>
            <w:r w:rsidRPr="002B5A52">
              <w:rPr>
                <w:rFonts w:ascii="Arial Narrow" w:hAnsi="Arial Narrow"/>
              </w:rPr>
              <w:t>All bidders must verify that they should use all the materials in accordance with the specifications that we have specified to all bidders via ITT &amp; One Paper.</w:t>
            </w:r>
          </w:p>
        </w:tc>
        <w:tc>
          <w:tcPr>
            <w:tcW w:w="3699" w:type="dxa"/>
            <w:shd w:val="clear" w:color="auto" w:fill="BFBFBF"/>
          </w:tcPr>
          <w:p w14:paraId="570C6CAE" w14:textId="77777777" w:rsidR="009F42D7" w:rsidRPr="0095148D" w:rsidRDefault="009F42D7" w:rsidP="009F42D7">
            <w:pPr>
              <w:spacing w:after="0" w:line="240" w:lineRule="auto"/>
              <w:jc w:val="center"/>
              <w:rPr>
                <w:rFonts w:ascii="Arial Narrow" w:hAnsi="Arial Narrow"/>
                <w:b/>
              </w:rPr>
            </w:pPr>
            <w:r>
              <w:rPr>
                <w:rFonts w:ascii="Arial Narrow" w:hAnsi="Arial Narrow"/>
                <w:b/>
              </w:rPr>
              <w:t>Bidder</w:t>
            </w:r>
            <w:r w:rsidRPr="0095148D">
              <w:rPr>
                <w:rFonts w:ascii="Arial Narrow" w:hAnsi="Arial Narrow"/>
                <w:b/>
              </w:rPr>
              <w:t xml:space="preserve"> Response</w:t>
            </w:r>
          </w:p>
        </w:tc>
        <w:tc>
          <w:tcPr>
            <w:tcW w:w="1410" w:type="dxa"/>
            <w:shd w:val="clear" w:color="auto" w:fill="BFBFBF"/>
          </w:tcPr>
          <w:p w14:paraId="12B2339E" w14:textId="77777777" w:rsidR="009F42D7" w:rsidRPr="0095148D" w:rsidRDefault="009F42D7" w:rsidP="009F42D7">
            <w:pPr>
              <w:spacing w:after="0" w:line="240" w:lineRule="auto"/>
              <w:jc w:val="center"/>
              <w:rPr>
                <w:rFonts w:ascii="Arial Narrow" w:hAnsi="Arial Narrow"/>
                <w:b/>
              </w:rPr>
            </w:pPr>
            <w:r w:rsidRPr="0095148D">
              <w:rPr>
                <w:rFonts w:ascii="Arial Narrow" w:hAnsi="Arial Narrow"/>
                <w:b/>
              </w:rPr>
              <w:t>Comments</w:t>
            </w:r>
          </w:p>
        </w:tc>
      </w:tr>
      <w:tr w:rsidR="009F42D7" w:rsidRPr="0095148D" w14:paraId="3AC2704B" w14:textId="77777777" w:rsidTr="00900E58">
        <w:trPr>
          <w:trHeight w:val="991"/>
        </w:trPr>
        <w:tc>
          <w:tcPr>
            <w:tcW w:w="587" w:type="dxa"/>
            <w:vMerge/>
          </w:tcPr>
          <w:p w14:paraId="2A80B3AA" w14:textId="77777777" w:rsidR="009F42D7" w:rsidRPr="0095148D" w:rsidRDefault="009F42D7" w:rsidP="009F42D7">
            <w:pPr>
              <w:spacing w:after="0" w:line="240" w:lineRule="auto"/>
              <w:rPr>
                <w:rFonts w:ascii="Arial Narrow" w:hAnsi="Arial Narrow"/>
                <w:b/>
                <w:i/>
              </w:rPr>
            </w:pPr>
          </w:p>
        </w:tc>
        <w:tc>
          <w:tcPr>
            <w:tcW w:w="3364" w:type="dxa"/>
            <w:vMerge/>
          </w:tcPr>
          <w:p w14:paraId="26795D72" w14:textId="77777777" w:rsidR="009F42D7" w:rsidRPr="0095148D" w:rsidRDefault="009F42D7" w:rsidP="00156122">
            <w:pPr>
              <w:spacing w:after="0" w:line="240" w:lineRule="auto"/>
              <w:rPr>
                <w:rFonts w:ascii="Arial Narrow" w:hAnsi="Arial Narrow"/>
              </w:rPr>
            </w:pPr>
          </w:p>
        </w:tc>
        <w:tc>
          <w:tcPr>
            <w:tcW w:w="3699" w:type="dxa"/>
          </w:tcPr>
          <w:p w14:paraId="1902AC58" w14:textId="77777777" w:rsidR="009F42D7" w:rsidRPr="0095148D" w:rsidRDefault="009F42D7" w:rsidP="009F42D7">
            <w:pPr>
              <w:spacing w:after="0" w:line="240" w:lineRule="auto"/>
              <w:rPr>
                <w:rFonts w:ascii="Arial Narrow" w:hAnsi="Arial Narrow"/>
              </w:rPr>
            </w:pPr>
          </w:p>
        </w:tc>
        <w:tc>
          <w:tcPr>
            <w:tcW w:w="1410" w:type="dxa"/>
          </w:tcPr>
          <w:p w14:paraId="169A5BDA" w14:textId="77777777" w:rsidR="009F42D7" w:rsidRPr="0095148D" w:rsidRDefault="009F42D7" w:rsidP="009F42D7">
            <w:pPr>
              <w:spacing w:after="0" w:line="240" w:lineRule="auto"/>
              <w:rPr>
                <w:rFonts w:ascii="Arial Narrow" w:hAnsi="Arial Narrow"/>
              </w:rPr>
            </w:pPr>
          </w:p>
        </w:tc>
      </w:tr>
      <w:tr w:rsidR="009F42D7" w:rsidRPr="0095148D" w14:paraId="385A4885" w14:textId="77777777" w:rsidTr="00900E58">
        <w:trPr>
          <w:trHeight w:val="271"/>
        </w:trPr>
        <w:tc>
          <w:tcPr>
            <w:tcW w:w="587" w:type="dxa"/>
            <w:vMerge w:val="restart"/>
          </w:tcPr>
          <w:p w14:paraId="505ACCA1" w14:textId="1DD3ED0E" w:rsidR="009F42D7" w:rsidRPr="0095148D" w:rsidRDefault="00AB15D3" w:rsidP="009F42D7">
            <w:pPr>
              <w:spacing w:after="0" w:line="240" w:lineRule="auto"/>
              <w:rPr>
                <w:rFonts w:ascii="Arial Narrow" w:hAnsi="Arial Narrow"/>
                <w:b/>
                <w:i/>
              </w:rPr>
            </w:pPr>
            <w:r>
              <w:rPr>
                <w:rFonts w:ascii="Arial Narrow" w:hAnsi="Arial Narrow"/>
                <w:b/>
                <w:i/>
              </w:rPr>
              <w:t>4</w:t>
            </w:r>
          </w:p>
        </w:tc>
        <w:tc>
          <w:tcPr>
            <w:tcW w:w="3364" w:type="dxa"/>
            <w:vMerge w:val="restart"/>
          </w:tcPr>
          <w:p w14:paraId="29771D67" w14:textId="77777777" w:rsidR="009F42D7" w:rsidRPr="002B5A52" w:rsidRDefault="009F42D7" w:rsidP="00156122">
            <w:pPr>
              <w:spacing w:after="0" w:line="240" w:lineRule="auto"/>
              <w:rPr>
                <w:rFonts w:ascii="Arial Narrow" w:hAnsi="Arial Narrow"/>
              </w:rPr>
            </w:pPr>
            <w:r w:rsidRPr="002B5A52">
              <w:rPr>
                <w:rFonts w:ascii="Arial Narrow" w:hAnsi="Arial Narrow"/>
              </w:rPr>
              <w:t>Qualification Technical Key Personal</w:t>
            </w:r>
          </w:p>
          <w:p w14:paraId="59AFC5E5" w14:textId="77777777" w:rsidR="009F42D7" w:rsidRPr="002B5A52" w:rsidRDefault="009F42D7" w:rsidP="00156122">
            <w:pPr>
              <w:spacing w:after="0" w:line="240" w:lineRule="auto"/>
              <w:rPr>
                <w:rFonts w:ascii="Arial Narrow" w:hAnsi="Arial Narrow"/>
              </w:rPr>
            </w:pPr>
            <w:r w:rsidRPr="002B5A52">
              <w:rPr>
                <w:rFonts w:ascii="Arial Narrow" w:hAnsi="Arial Narrow"/>
              </w:rPr>
              <w:t xml:space="preserve">The bidders should provide qualification and experience of proposed key and </w:t>
            </w:r>
            <w:r w:rsidRPr="002B5A52">
              <w:rPr>
                <w:rFonts w:ascii="Arial Narrow" w:hAnsi="Arial Narrow"/>
              </w:rPr>
              <w:lastRenderedPageBreak/>
              <w:t>technical personal particularly at construction field CV, copies of experience certificates and educational documents for the completing of the project and staff structure of the company</w:t>
            </w:r>
          </w:p>
          <w:p w14:paraId="4747B4FD" w14:textId="77777777" w:rsidR="009F42D7" w:rsidRPr="00185B6D" w:rsidRDefault="009F42D7" w:rsidP="00156122">
            <w:pPr>
              <w:spacing w:after="0" w:line="240" w:lineRule="auto"/>
              <w:rPr>
                <w:rFonts w:ascii="Arial Narrow" w:hAnsi="Arial Narrow"/>
                <w:b/>
                <w:bCs/>
              </w:rPr>
            </w:pPr>
            <w:r w:rsidRPr="002B5A52">
              <w:rPr>
                <w:rFonts w:ascii="Arial Narrow" w:hAnsi="Arial Narrow"/>
              </w:rPr>
              <w:t>-</w:t>
            </w:r>
            <w:r w:rsidRPr="002B5A52">
              <w:rPr>
                <w:rFonts w:ascii="Arial Narrow" w:hAnsi="Arial Narrow"/>
              </w:rPr>
              <w:tab/>
            </w:r>
            <w:r w:rsidRPr="00185B6D">
              <w:rPr>
                <w:rFonts w:ascii="Arial Narrow" w:hAnsi="Arial Narrow"/>
                <w:b/>
                <w:bCs/>
              </w:rPr>
              <w:t>Five (5) points for at least five (5) years’ experience in construction field which the construction’s CVs, copies of certificates and educational documents must be attached.</w:t>
            </w:r>
          </w:p>
          <w:p w14:paraId="24F71CBD" w14:textId="77777777" w:rsidR="009F42D7" w:rsidRPr="00185B6D" w:rsidRDefault="009F42D7" w:rsidP="00156122">
            <w:pPr>
              <w:spacing w:after="0" w:line="240" w:lineRule="auto"/>
              <w:rPr>
                <w:rFonts w:ascii="Arial Narrow" w:hAnsi="Arial Narrow"/>
                <w:b/>
                <w:bCs/>
              </w:rPr>
            </w:pPr>
            <w:r w:rsidRPr="00185B6D">
              <w:rPr>
                <w:rFonts w:ascii="Arial Narrow" w:hAnsi="Arial Narrow"/>
                <w:b/>
                <w:bCs/>
              </w:rPr>
              <w:t>-</w:t>
            </w:r>
            <w:r w:rsidRPr="00185B6D">
              <w:rPr>
                <w:rFonts w:ascii="Arial Narrow" w:hAnsi="Arial Narrow"/>
                <w:b/>
                <w:bCs/>
              </w:rPr>
              <w:tab/>
              <w:t>Three (3) points for at least three (3) years’ experience in construction field. CVs, copies of certificates and educational documents must be attached.</w:t>
            </w:r>
          </w:p>
          <w:p w14:paraId="28C8F2F7" w14:textId="3716356F" w:rsidR="009F42D7" w:rsidRPr="0095148D" w:rsidRDefault="009F42D7" w:rsidP="00156122">
            <w:pPr>
              <w:spacing w:after="0" w:line="240" w:lineRule="auto"/>
              <w:rPr>
                <w:rFonts w:ascii="Arial Narrow" w:hAnsi="Arial Narrow"/>
              </w:rPr>
            </w:pPr>
            <w:r w:rsidRPr="00185B6D">
              <w:rPr>
                <w:rFonts w:ascii="Arial Narrow" w:hAnsi="Arial Narrow"/>
                <w:b/>
                <w:bCs/>
              </w:rPr>
              <w:t>-</w:t>
            </w:r>
            <w:r w:rsidRPr="00185B6D">
              <w:rPr>
                <w:rFonts w:ascii="Arial Narrow" w:hAnsi="Arial Narrow"/>
                <w:b/>
                <w:bCs/>
              </w:rPr>
              <w:tab/>
              <w:t>No submission copies of experience certificates and educational documents will get zero (0) marks.</w:t>
            </w:r>
          </w:p>
        </w:tc>
        <w:tc>
          <w:tcPr>
            <w:tcW w:w="3699" w:type="dxa"/>
            <w:shd w:val="clear" w:color="auto" w:fill="BFBFBF"/>
          </w:tcPr>
          <w:p w14:paraId="401DC373" w14:textId="77777777" w:rsidR="009F42D7" w:rsidRPr="0095148D" w:rsidRDefault="009F42D7" w:rsidP="009F42D7">
            <w:pPr>
              <w:spacing w:after="0" w:line="240" w:lineRule="auto"/>
              <w:jc w:val="center"/>
              <w:rPr>
                <w:rFonts w:ascii="Arial Narrow" w:hAnsi="Arial Narrow"/>
                <w:b/>
              </w:rPr>
            </w:pPr>
            <w:r>
              <w:rPr>
                <w:rFonts w:ascii="Arial Narrow" w:hAnsi="Arial Narrow"/>
                <w:b/>
              </w:rPr>
              <w:lastRenderedPageBreak/>
              <w:t>Bidder</w:t>
            </w:r>
            <w:r w:rsidRPr="0095148D">
              <w:rPr>
                <w:rFonts w:ascii="Arial Narrow" w:hAnsi="Arial Narrow"/>
                <w:b/>
              </w:rPr>
              <w:t xml:space="preserve"> Response</w:t>
            </w:r>
          </w:p>
        </w:tc>
        <w:tc>
          <w:tcPr>
            <w:tcW w:w="1410" w:type="dxa"/>
            <w:shd w:val="clear" w:color="auto" w:fill="BFBFBF"/>
          </w:tcPr>
          <w:p w14:paraId="50DFE4D3" w14:textId="77777777" w:rsidR="009F42D7" w:rsidRPr="0095148D" w:rsidRDefault="009F42D7" w:rsidP="009F42D7">
            <w:pPr>
              <w:spacing w:after="0" w:line="240" w:lineRule="auto"/>
              <w:jc w:val="center"/>
              <w:rPr>
                <w:rFonts w:ascii="Arial Narrow" w:hAnsi="Arial Narrow"/>
                <w:b/>
              </w:rPr>
            </w:pPr>
            <w:r w:rsidRPr="0095148D">
              <w:rPr>
                <w:rFonts w:ascii="Arial Narrow" w:hAnsi="Arial Narrow"/>
                <w:b/>
              </w:rPr>
              <w:t>Attachment(s)</w:t>
            </w:r>
          </w:p>
        </w:tc>
      </w:tr>
      <w:tr w:rsidR="009F42D7" w:rsidRPr="0095148D" w14:paraId="579C537B" w14:textId="77777777" w:rsidTr="00900E58">
        <w:trPr>
          <w:trHeight w:val="260"/>
        </w:trPr>
        <w:tc>
          <w:tcPr>
            <w:tcW w:w="587" w:type="dxa"/>
            <w:vMerge/>
          </w:tcPr>
          <w:p w14:paraId="7A9CF64C" w14:textId="77777777" w:rsidR="009F42D7" w:rsidRPr="0095148D" w:rsidRDefault="009F42D7" w:rsidP="009F42D7">
            <w:pPr>
              <w:spacing w:after="0" w:line="240" w:lineRule="auto"/>
              <w:rPr>
                <w:rFonts w:ascii="Arial Narrow" w:hAnsi="Arial Narrow"/>
              </w:rPr>
            </w:pPr>
          </w:p>
        </w:tc>
        <w:tc>
          <w:tcPr>
            <w:tcW w:w="3364" w:type="dxa"/>
            <w:vMerge/>
          </w:tcPr>
          <w:p w14:paraId="72A1B598" w14:textId="77777777" w:rsidR="009F42D7" w:rsidRPr="0095148D" w:rsidRDefault="009F42D7" w:rsidP="009F42D7">
            <w:pPr>
              <w:spacing w:after="0" w:line="240" w:lineRule="auto"/>
              <w:rPr>
                <w:rFonts w:ascii="Arial Narrow" w:hAnsi="Arial Narrow"/>
              </w:rPr>
            </w:pPr>
          </w:p>
        </w:tc>
        <w:tc>
          <w:tcPr>
            <w:tcW w:w="3699" w:type="dxa"/>
          </w:tcPr>
          <w:p w14:paraId="40C08F51" w14:textId="77777777" w:rsidR="009F42D7" w:rsidRPr="0095148D" w:rsidRDefault="009F42D7" w:rsidP="009F42D7">
            <w:pPr>
              <w:spacing w:after="0" w:line="240" w:lineRule="auto"/>
              <w:rPr>
                <w:rFonts w:ascii="Arial Narrow" w:hAnsi="Arial Narrow"/>
              </w:rPr>
            </w:pPr>
          </w:p>
        </w:tc>
        <w:tc>
          <w:tcPr>
            <w:tcW w:w="1410" w:type="dxa"/>
          </w:tcPr>
          <w:p w14:paraId="3646DD16" w14:textId="77777777" w:rsidR="009F42D7" w:rsidRPr="0095148D" w:rsidRDefault="009F42D7" w:rsidP="009F42D7">
            <w:pPr>
              <w:spacing w:after="0" w:line="240" w:lineRule="auto"/>
              <w:rPr>
                <w:rFonts w:ascii="Arial Narrow" w:hAnsi="Arial Narrow"/>
              </w:rPr>
            </w:pPr>
          </w:p>
        </w:tc>
      </w:tr>
      <w:tr w:rsidR="00AB15D3" w:rsidRPr="0095148D" w14:paraId="067471F3" w14:textId="77777777" w:rsidTr="00AB15D3">
        <w:trPr>
          <w:trHeight w:val="260"/>
        </w:trPr>
        <w:tc>
          <w:tcPr>
            <w:tcW w:w="587" w:type="dxa"/>
            <w:vMerge w:val="restart"/>
          </w:tcPr>
          <w:p w14:paraId="16E65A43" w14:textId="388457D6" w:rsidR="00AB15D3" w:rsidRPr="0095148D" w:rsidRDefault="00AB15D3" w:rsidP="00AB15D3">
            <w:pPr>
              <w:spacing w:after="0" w:line="240" w:lineRule="auto"/>
              <w:rPr>
                <w:rFonts w:ascii="Arial Narrow" w:hAnsi="Arial Narrow"/>
              </w:rPr>
            </w:pPr>
            <w:r>
              <w:rPr>
                <w:rFonts w:ascii="Arial Narrow" w:hAnsi="Arial Narrow"/>
              </w:rPr>
              <w:t>5</w:t>
            </w:r>
          </w:p>
        </w:tc>
        <w:tc>
          <w:tcPr>
            <w:tcW w:w="3364" w:type="dxa"/>
            <w:vMerge w:val="restart"/>
          </w:tcPr>
          <w:p w14:paraId="2A7485EC" w14:textId="77777777" w:rsidR="00AB15D3" w:rsidRDefault="00AB15D3" w:rsidP="00AB15D3">
            <w:pPr>
              <w:spacing w:after="0" w:line="240" w:lineRule="auto"/>
              <w:rPr>
                <w:rFonts w:ascii="Arial Narrow" w:hAnsi="Arial Narrow"/>
              </w:rPr>
            </w:pPr>
            <w:r w:rsidRPr="00AB15D3">
              <w:rPr>
                <w:rFonts w:ascii="Arial Narrow" w:hAnsi="Arial Narrow"/>
              </w:rPr>
              <w:t>Supplier should provide confirmation/acceptance letter on company letter head the validity of the quotation for at least 90 days.</w:t>
            </w:r>
          </w:p>
          <w:p w14:paraId="3D32C732" w14:textId="77777777" w:rsidR="00AB15D3" w:rsidRDefault="00AB15D3" w:rsidP="00AB15D3">
            <w:pPr>
              <w:spacing w:after="0" w:line="240" w:lineRule="auto"/>
              <w:rPr>
                <w:rFonts w:ascii="Arial Narrow" w:hAnsi="Arial Narrow"/>
              </w:rPr>
            </w:pPr>
          </w:p>
          <w:p w14:paraId="774D65EC" w14:textId="12B23340" w:rsidR="00AB15D3" w:rsidRPr="00185B6D" w:rsidRDefault="00AB15D3" w:rsidP="00AB15D3">
            <w:pPr>
              <w:spacing w:after="0" w:line="240" w:lineRule="auto"/>
              <w:rPr>
                <w:rFonts w:ascii="Arial Narrow" w:hAnsi="Arial Narrow"/>
                <w:b/>
                <w:bCs/>
              </w:rPr>
            </w:pPr>
            <w:r w:rsidRPr="00185B6D">
              <w:rPr>
                <w:rFonts w:ascii="Arial Narrow" w:hAnsi="Arial Narrow"/>
                <w:b/>
                <w:bCs/>
              </w:rPr>
              <w:t xml:space="preserve">Supplier who confirms it bids validity period for 90 days will get 5 marks. </w:t>
            </w:r>
          </w:p>
          <w:p w14:paraId="1E218732" w14:textId="4B130099" w:rsidR="00AB15D3" w:rsidRPr="0095148D" w:rsidRDefault="00AB15D3" w:rsidP="00AB15D3">
            <w:pPr>
              <w:spacing w:after="0" w:line="240" w:lineRule="auto"/>
              <w:rPr>
                <w:rFonts w:ascii="Arial Narrow" w:hAnsi="Arial Narrow"/>
              </w:rPr>
            </w:pPr>
          </w:p>
        </w:tc>
        <w:tc>
          <w:tcPr>
            <w:tcW w:w="3699" w:type="dxa"/>
            <w:shd w:val="clear" w:color="auto" w:fill="D9D9D9" w:themeFill="background1" w:themeFillShade="D9"/>
          </w:tcPr>
          <w:p w14:paraId="074C4E40" w14:textId="0BD9C17C" w:rsidR="00AB15D3" w:rsidRPr="0095148D" w:rsidRDefault="00AB15D3" w:rsidP="00AB15D3">
            <w:pPr>
              <w:spacing w:after="0" w:line="240" w:lineRule="auto"/>
              <w:rPr>
                <w:rFonts w:ascii="Arial Narrow" w:hAnsi="Arial Narrow"/>
              </w:rPr>
            </w:pPr>
            <w:r>
              <w:rPr>
                <w:rFonts w:ascii="Arial Narrow" w:hAnsi="Arial Narrow"/>
                <w:b/>
              </w:rPr>
              <w:t>Bidder</w:t>
            </w:r>
            <w:r w:rsidRPr="0095148D">
              <w:rPr>
                <w:rFonts w:ascii="Arial Narrow" w:hAnsi="Arial Narrow"/>
                <w:b/>
              </w:rPr>
              <w:t xml:space="preserve"> Response</w:t>
            </w:r>
          </w:p>
        </w:tc>
        <w:tc>
          <w:tcPr>
            <w:tcW w:w="1410" w:type="dxa"/>
            <w:shd w:val="clear" w:color="auto" w:fill="D9D9D9" w:themeFill="background1" w:themeFillShade="D9"/>
          </w:tcPr>
          <w:p w14:paraId="1562B2DC" w14:textId="3BE05AA9" w:rsidR="00AB15D3" w:rsidRPr="0095148D" w:rsidRDefault="00AB15D3" w:rsidP="00AB15D3">
            <w:pPr>
              <w:spacing w:after="0" w:line="240" w:lineRule="auto"/>
              <w:rPr>
                <w:rFonts w:ascii="Arial Narrow" w:hAnsi="Arial Narrow"/>
              </w:rPr>
            </w:pPr>
            <w:r w:rsidRPr="0095148D">
              <w:rPr>
                <w:rFonts w:ascii="Arial Narrow" w:hAnsi="Arial Narrow"/>
                <w:b/>
              </w:rPr>
              <w:t>Comments</w:t>
            </w:r>
          </w:p>
        </w:tc>
      </w:tr>
      <w:tr w:rsidR="00AB15D3" w:rsidRPr="0095148D" w14:paraId="774B7FC9" w14:textId="77777777" w:rsidTr="00900E58">
        <w:trPr>
          <w:trHeight w:val="260"/>
        </w:trPr>
        <w:tc>
          <w:tcPr>
            <w:tcW w:w="587" w:type="dxa"/>
            <w:vMerge/>
          </w:tcPr>
          <w:p w14:paraId="3C442A74" w14:textId="77777777" w:rsidR="00AB15D3" w:rsidRPr="0095148D" w:rsidRDefault="00AB15D3" w:rsidP="00AB15D3">
            <w:pPr>
              <w:spacing w:after="0" w:line="240" w:lineRule="auto"/>
              <w:rPr>
                <w:rFonts w:ascii="Arial Narrow" w:hAnsi="Arial Narrow"/>
              </w:rPr>
            </w:pPr>
          </w:p>
        </w:tc>
        <w:tc>
          <w:tcPr>
            <w:tcW w:w="3364" w:type="dxa"/>
            <w:vMerge/>
          </w:tcPr>
          <w:p w14:paraId="1E1D804E" w14:textId="77777777" w:rsidR="00AB15D3" w:rsidRPr="0095148D" w:rsidRDefault="00AB15D3" w:rsidP="00AB15D3">
            <w:pPr>
              <w:spacing w:after="0" w:line="240" w:lineRule="auto"/>
              <w:rPr>
                <w:rFonts w:ascii="Arial Narrow" w:hAnsi="Arial Narrow"/>
              </w:rPr>
            </w:pPr>
          </w:p>
        </w:tc>
        <w:tc>
          <w:tcPr>
            <w:tcW w:w="3699" w:type="dxa"/>
          </w:tcPr>
          <w:p w14:paraId="6CCFF3D8" w14:textId="77777777" w:rsidR="00AB15D3" w:rsidRPr="0095148D" w:rsidRDefault="00AB15D3" w:rsidP="00AB15D3">
            <w:pPr>
              <w:spacing w:after="0" w:line="240" w:lineRule="auto"/>
              <w:rPr>
                <w:rFonts w:ascii="Arial Narrow" w:hAnsi="Arial Narrow"/>
              </w:rPr>
            </w:pPr>
          </w:p>
        </w:tc>
        <w:tc>
          <w:tcPr>
            <w:tcW w:w="1410" w:type="dxa"/>
          </w:tcPr>
          <w:p w14:paraId="00CA9890" w14:textId="77777777" w:rsidR="00AB15D3" w:rsidRPr="0095148D" w:rsidRDefault="00AB15D3" w:rsidP="00AB15D3">
            <w:pPr>
              <w:spacing w:after="0" w:line="240" w:lineRule="auto"/>
              <w:rPr>
                <w:rFonts w:ascii="Arial Narrow" w:hAnsi="Arial Narrow"/>
              </w:rPr>
            </w:pPr>
          </w:p>
        </w:tc>
      </w:tr>
      <w:tr w:rsidR="00AB15D3" w:rsidRPr="0095148D" w14:paraId="36EFBC77" w14:textId="77777777" w:rsidTr="00AB15D3">
        <w:trPr>
          <w:trHeight w:val="260"/>
        </w:trPr>
        <w:tc>
          <w:tcPr>
            <w:tcW w:w="587" w:type="dxa"/>
          </w:tcPr>
          <w:p w14:paraId="65F6A26B" w14:textId="0BC03EE4" w:rsidR="00AB15D3" w:rsidRPr="0095148D" w:rsidRDefault="00AB15D3" w:rsidP="00AB15D3">
            <w:pPr>
              <w:spacing w:after="0" w:line="240" w:lineRule="auto"/>
              <w:rPr>
                <w:rFonts w:ascii="Arial Narrow" w:hAnsi="Arial Narrow"/>
              </w:rPr>
            </w:pPr>
            <w:r>
              <w:rPr>
                <w:rFonts w:ascii="Arial Narrow" w:hAnsi="Arial Narrow"/>
              </w:rPr>
              <w:t>6</w:t>
            </w:r>
          </w:p>
        </w:tc>
        <w:tc>
          <w:tcPr>
            <w:tcW w:w="3364" w:type="dxa"/>
          </w:tcPr>
          <w:p w14:paraId="41C1DAC2" w14:textId="69976E06" w:rsidR="00AB15D3" w:rsidRPr="0095148D" w:rsidRDefault="00AB15D3" w:rsidP="00AB15D3">
            <w:pPr>
              <w:spacing w:after="0" w:line="240" w:lineRule="auto"/>
              <w:rPr>
                <w:rFonts w:ascii="Arial Narrow" w:hAnsi="Arial Narrow"/>
              </w:rPr>
            </w:pPr>
          </w:p>
        </w:tc>
        <w:tc>
          <w:tcPr>
            <w:tcW w:w="3699" w:type="dxa"/>
            <w:shd w:val="clear" w:color="auto" w:fill="D9D9D9" w:themeFill="background1" w:themeFillShade="D9"/>
          </w:tcPr>
          <w:p w14:paraId="44F20FEE" w14:textId="1022FFC2" w:rsidR="00AB15D3" w:rsidRPr="002B5A52" w:rsidRDefault="00AB15D3" w:rsidP="00AB15D3">
            <w:pPr>
              <w:spacing w:after="0" w:line="240" w:lineRule="auto"/>
              <w:rPr>
                <w:rFonts w:ascii="Arial Narrow" w:hAnsi="Arial Narrow"/>
                <w:highlight w:val="lightGray"/>
              </w:rPr>
            </w:pPr>
            <w:r w:rsidRPr="002B5A52">
              <w:rPr>
                <w:rFonts w:ascii="Arial Narrow" w:hAnsi="Arial Narrow"/>
                <w:b/>
                <w:highlight w:val="lightGray"/>
              </w:rPr>
              <w:t>Bidder Response</w:t>
            </w:r>
          </w:p>
        </w:tc>
        <w:tc>
          <w:tcPr>
            <w:tcW w:w="1410" w:type="dxa"/>
            <w:shd w:val="clear" w:color="auto" w:fill="D9D9D9" w:themeFill="background1" w:themeFillShade="D9"/>
          </w:tcPr>
          <w:p w14:paraId="1559F3EE" w14:textId="29BA5CD1" w:rsidR="00AB15D3" w:rsidRPr="002B5A52" w:rsidRDefault="00AB15D3" w:rsidP="00AB15D3">
            <w:pPr>
              <w:spacing w:after="0" w:line="240" w:lineRule="auto"/>
              <w:rPr>
                <w:rFonts w:ascii="Arial Narrow" w:hAnsi="Arial Narrow"/>
                <w:highlight w:val="lightGray"/>
              </w:rPr>
            </w:pPr>
            <w:r w:rsidRPr="002B5A52">
              <w:rPr>
                <w:rFonts w:ascii="Arial Narrow" w:hAnsi="Arial Narrow"/>
                <w:b/>
                <w:highlight w:val="lightGray"/>
              </w:rPr>
              <w:t>Attachment(s)</w:t>
            </w:r>
          </w:p>
        </w:tc>
      </w:tr>
      <w:tr w:rsidR="00AB15D3" w:rsidRPr="0095148D" w14:paraId="0EE5F7D1" w14:textId="77777777" w:rsidTr="00900E58">
        <w:trPr>
          <w:trHeight w:val="260"/>
        </w:trPr>
        <w:tc>
          <w:tcPr>
            <w:tcW w:w="587" w:type="dxa"/>
          </w:tcPr>
          <w:p w14:paraId="261DF441" w14:textId="77777777" w:rsidR="00AB15D3" w:rsidRPr="0095148D" w:rsidRDefault="00AB15D3" w:rsidP="00AB15D3">
            <w:pPr>
              <w:spacing w:after="0" w:line="240" w:lineRule="auto"/>
              <w:rPr>
                <w:rFonts w:ascii="Arial Narrow" w:hAnsi="Arial Narrow"/>
              </w:rPr>
            </w:pPr>
          </w:p>
        </w:tc>
        <w:tc>
          <w:tcPr>
            <w:tcW w:w="3364" w:type="dxa"/>
          </w:tcPr>
          <w:p w14:paraId="0B66A4C9" w14:textId="6A9695F9" w:rsidR="00AB15D3" w:rsidRPr="002B5A52" w:rsidRDefault="00AB15D3" w:rsidP="00AB15D3">
            <w:pPr>
              <w:spacing w:after="0" w:line="240" w:lineRule="auto"/>
              <w:rPr>
                <w:rFonts w:ascii="Arial Narrow" w:hAnsi="Arial Narrow"/>
              </w:rPr>
            </w:pPr>
            <w:r w:rsidRPr="00E0621E">
              <w:rPr>
                <w:rFonts w:ascii="Arial Narrow" w:hAnsi="Arial Narrow"/>
                <w:b/>
                <w:bCs/>
              </w:rPr>
              <w:t>SUSTAINABILITY</w:t>
            </w:r>
            <w:r>
              <w:rPr>
                <w:rFonts w:ascii="Arial Narrow" w:hAnsi="Arial Narrow"/>
              </w:rPr>
              <w:t xml:space="preserve">- </w:t>
            </w:r>
            <w:r w:rsidRPr="002B5A52">
              <w:rPr>
                <w:rFonts w:ascii="Arial Narrow" w:hAnsi="Arial Narrow"/>
              </w:rPr>
              <w:t>The bidder should provide written statement commits to employ labourers / staff from the local community.</w:t>
            </w:r>
          </w:p>
          <w:p w14:paraId="7BCC5ACE" w14:textId="77777777" w:rsidR="00AB15D3" w:rsidRPr="00156122" w:rsidRDefault="00AB15D3" w:rsidP="00AB15D3">
            <w:pPr>
              <w:spacing w:after="0" w:line="240" w:lineRule="auto"/>
              <w:rPr>
                <w:rFonts w:ascii="Arial Narrow" w:hAnsi="Arial Narrow"/>
                <w:b/>
                <w:bCs/>
              </w:rPr>
            </w:pPr>
            <w:r w:rsidRPr="00156122">
              <w:rPr>
                <w:rFonts w:ascii="Arial Narrow" w:hAnsi="Arial Narrow"/>
                <w:b/>
                <w:bCs/>
              </w:rPr>
              <w:t>10 marks if bidder provide written confirmation and uses more than 50% local resources (Labor/Materials) from the same community.</w:t>
            </w:r>
          </w:p>
          <w:p w14:paraId="66301EFA" w14:textId="69C47BFB" w:rsidR="00AB15D3" w:rsidRPr="0095148D" w:rsidRDefault="00AB15D3" w:rsidP="00AB15D3">
            <w:pPr>
              <w:spacing w:after="0" w:line="240" w:lineRule="auto"/>
              <w:rPr>
                <w:rFonts w:ascii="Arial Narrow" w:hAnsi="Arial Narrow"/>
              </w:rPr>
            </w:pPr>
            <w:r w:rsidRPr="00156122">
              <w:rPr>
                <w:rFonts w:ascii="Arial Narrow" w:hAnsi="Arial Narrow"/>
                <w:b/>
                <w:bCs/>
              </w:rPr>
              <w:t>Zero marks if bidder does not provide</w:t>
            </w:r>
            <w:r w:rsidRPr="002B5A52">
              <w:rPr>
                <w:rFonts w:ascii="Arial Narrow" w:hAnsi="Arial Narrow"/>
              </w:rPr>
              <w:t xml:space="preserve"> </w:t>
            </w:r>
            <w:r w:rsidRPr="00156122">
              <w:rPr>
                <w:rFonts w:ascii="Arial Narrow" w:hAnsi="Arial Narrow"/>
                <w:b/>
                <w:bCs/>
              </w:rPr>
              <w:t>written confirmation or use less than 50% of resources from local community</w:t>
            </w:r>
          </w:p>
        </w:tc>
        <w:tc>
          <w:tcPr>
            <w:tcW w:w="3699" w:type="dxa"/>
          </w:tcPr>
          <w:p w14:paraId="5F2153F4" w14:textId="77777777" w:rsidR="00AB15D3" w:rsidRPr="0095148D" w:rsidRDefault="00AB15D3" w:rsidP="00AB15D3">
            <w:pPr>
              <w:spacing w:after="0" w:line="240" w:lineRule="auto"/>
              <w:rPr>
                <w:rFonts w:ascii="Arial Narrow" w:hAnsi="Arial Narrow"/>
              </w:rPr>
            </w:pPr>
          </w:p>
        </w:tc>
        <w:tc>
          <w:tcPr>
            <w:tcW w:w="1410" w:type="dxa"/>
          </w:tcPr>
          <w:p w14:paraId="1C9EB081" w14:textId="77777777" w:rsidR="00AB15D3" w:rsidRPr="0095148D" w:rsidRDefault="00AB15D3" w:rsidP="00AB15D3">
            <w:pPr>
              <w:spacing w:after="0" w:line="240" w:lineRule="auto"/>
              <w:rPr>
                <w:rFonts w:ascii="Arial Narrow" w:hAnsi="Arial Narrow"/>
              </w:rPr>
            </w:pPr>
          </w:p>
        </w:tc>
      </w:tr>
    </w:tbl>
    <w:p w14:paraId="6631C67F" w14:textId="77777777" w:rsidR="002B5A52" w:rsidRDefault="002B5A52" w:rsidP="00D265AF">
      <w:pPr>
        <w:spacing w:before="100" w:beforeAutospacing="1"/>
        <w:jc w:val="center"/>
        <w:rPr>
          <w:rFonts w:asciiTheme="minorBidi" w:hAnsiTheme="minorBidi"/>
          <w:b/>
          <w:bCs/>
          <w:i/>
          <w:spacing w:val="-3"/>
          <w:sz w:val="24"/>
          <w:szCs w:val="24"/>
        </w:rPr>
      </w:pPr>
    </w:p>
    <w:p w14:paraId="3950EE0D" w14:textId="77777777" w:rsidR="002B5A52" w:rsidRDefault="002B5A52" w:rsidP="00D265AF">
      <w:pPr>
        <w:spacing w:before="100" w:beforeAutospacing="1"/>
        <w:jc w:val="center"/>
        <w:rPr>
          <w:rFonts w:asciiTheme="minorBidi" w:hAnsiTheme="minorBidi"/>
          <w:b/>
          <w:bCs/>
          <w:i/>
          <w:spacing w:val="-3"/>
          <w:sz w:val="24"/>
          <w:szCs w:val="24"/>
        </w:rPr>
      </w:pPr>
    </w:p>
    <w:p w14:paraId="5709B2B6" w14:textId="3678F9FE" w:rsidR="00291AA4" w:rsidRDefault="0095148D" w:rsidP="00121A65">
      <w:pPr>
        <w:pStyle w:val="Heading2"/>
        <w:jc w:val="center"/>
        <w:rPr>
          <w:rFonts w:asciiTheme="minorBidi" w:hAnsiTheme="minorBidi" w:cstheme="minorBidi"/>
          <w:b/>
          <w:color w:val="auto"/>
          <w:sz w:val="32"/>
          <w:szCs w:val="32"/>
        </w:rPr>
      </w:pPr>
      <w:bookmarkStart w:id="8" w:name="_SECTION_4_–"/>
      <w:bookmarkStart w:id="9" w:name="_Hlk144629913"/>
      <w:bookmarkStart w:id="10" w:name="_Hlk144629396"/>
      <w:bookmarkEnd w:id="8"/>
      <w:r w:rsidRPr="00107FDE">
        <w:rPr>
          <w:rFonts w:asciiTheme="minorBidi" w:hAnsiTheme="minorBidi" w:cstheme="minorBidi"/>
          <w:b/>
          <w:color w:val="auto"/>
          <w:sz w:val="32"/>
          <w:szCs w:val="32"/>
        </w:rPr>
        <w:t>S</w:t>
      </w:r>
      <w:r w:rsidR="0071432C" w:rsidRPr="00107FDE">
        <w:rPr>
          <w:rFonts w:asciiTheme="minorBidi" w:hAnsiTheme="minorBidi" w:cstheme="minorBidi"/>
          <w:b/>
          <w:color w:val="auto"/>
          <w:sz w:val="32"/>
          <w:szCs w:val="32"/>
        </w:rPr>
        <w:t xml:space="preserve">ECTION </w:t>
      </w:r>
      <w:r w:rsidR="00F12E53">
        <w:rPr>
          <w:rFonts w:asciiTheme="minorBidi" w:hAnsiTheme="minorBidi" w:cstheme="minorBidi"/>
          <w:b/>
          <w:color w:val="auto"/>
          <w:sz w:val="32"/>
          <w:szCs w:val="32"/>
        </w:rPr>
        <w:t>3</w:t>
      </w:r>
      <w:r w:rsidRPr="00107FDE">
        <w:rPr>
          <w:rFonts w:asciiTheme="minorBidi" w:hAnsiTheme="minorBidi" w:cstheme="minorBidi"/>
          <w:b/>
          <w:color w:val="auto"/>
          <w:sz w:val="32"/>
          <w:szCs w:val="32"/>
        </w:rPr>
        <w:t xml:space="preserve"> – </w:t>
      </w:r>
      <w:r w:rsidR="00F12E53" w:rsidRPr="00F12E53">
        <w:rPr>
          <w:rFonts w:asciiTheme="minorBidi" w:hAnsiTheme="minorBidi" w:cstheme="minorBidi"/>
          <w:b/>
          <w:color w:val="auto"/>
          <w:sz w:val="32"/>
          <w:szCs w:val="32"/>
        </w:rPr>
        <w:t>COMMERCIAL QUESTIONS</w:t>
      </w:r>
    </w:p>
    <w:p w14:paraId="497BEF17" w14:textId="77777777" w:rsidR="00121A65" w:rsidRPr="00121A65" w:rsidRDefault="00121A65" w:rsidP="00121A65"/>
    <w:tbl>
      <w:tblPr>
        <w:tblStyle w:val="TableGrid"/>
        <w:tblW w:w="9331" w:type="dxa"/>
        <w:jc w:val="center"/>
        <w:tblLook w:val="04A0" w:firstRow="1" w:lastRow="0" w:firstColumn="1" w:lastColumn="0" w:noHBand="0" w:noVBand="1"/>
      </w:tblPr>
      <w:tblGrid>
        <w:gridCol w:w="896"/>
        <w:gridCol w:w="204"/>
        <w:gridCol w:w="3465"/>
        <w:gridCol w:w="1100"/>
        <w:gridCol w:w="1100"/>
        <w:gridCol w:w="1109"/>
        <w:gridCol w:w="1457"/>
      </w:tblGrid>
      <w:tr w:rsidR="007A20D3" w14:paraId="0A0405BA" w14:textId="77777777" w:rsidTr="007A20D3">
        <w:trPr>
          <w:trHeight w:val="785"/>
          <w:jc w:val="center"/>
        </w:trPr>
        <w:tc>
          <w:tcPr>
            <w:tcW w:w="896" w:type="dxa"/>
            <w:shd w:val="clear" w:color="auto" w:fill="FF0000"/>
            <w:vAlign w:val="center"/>
          </w:tcPr>
          <w:p w14:paraId="78489F19" w14:textId="77777777" w:rsidR="007A20D3" w:rsidRPr="00160C08" w:rsidRDefault="007A20D3" w:rsidP="00900E58">
            <w:pPr>
              <w:spacing w:after="0"/>
              <w:jc w:val="center"/>
              <w:rPr>
                <w:rFonts w:cstheme="minorHAnsi"/>
                <w:b/>
                <w:bCs/>
                <w:color w:val="FFFFFF" w:themeColor="background1"/>
              </w:rPr>
            </w:pPr>
            <w:r>
              <w:rPr>
                <w:rFonts w:cstheme="minorHAnsi"/>
                <w:b/>
                <w:bCs/>
                <w:color w:val="FFFFFF" w:themeColor="background1"/>
              </w:rPr>
              <w:t>GOOD / SERVICE</w:t>
            </w:r>
          </w:p>
        </w:tc>
        <w:tc>
          <w:tcPr>
            <w:tcW w:w="3669" w:type="dxa"/>
            <w:gridSpan w:val="2"/>
            <w:shd w:val="clear" w:color="auto" w:fill="FF0000"/>
            <w:vAlign w:val="center"/>
          </w:tcPr>
          <w:p w14:paraId="1CEBF0E3" w14:textId="509FC87D" w:rsidR="007A20D3" w:rsidRPr="00160C08" w:rsidRDefault="007A20D3" w:rsidP="004A61F1">
            <w:pPr>
              <w:spacing w:after="0"/>
              <w:jc w:val="center"/>
              <w:rPr>
                <w:rFonts w:cstheme="minorHAnsi"/>
                <w:b/>
                <w:bCs/>
                <w:color w:val="FFFFFF" w:themeColor="background1"/>
              </w:rPr>
            </w:pPr>
            <w:r>
              <w:rPr>
                <w:rFonts w:cstheme="minorHAnsi"/>
                <w:b/>
                <w:bCs/>
                <w:color w:val="FFFFFF" w:themeColor="background1"/>
              </w:rPr>
              <w:t>SPECIFICATION</w:t>
            </w:r>
          </w:p>
        </w:tc>
        <w:tc>
          <w:tcPr>
            <w:tcW w:w="1100" w:type="dxa"/>
            <w:shd w:val="clear" w:color="auto" w:fill="FF0000"/>
          </w:tcPr>
          <w:p w14:paraId="1F4A6E37" w14:textId="44E70816" w:rsidR="007A20D3" w:rsidRPr="007A20D3" w:rsidRDefault="007A20D3" w:rsidP="007A20D3">
            <w:pPr>
              <w:spacing w:after="0"/>
              <w:jc w:val="center"/>
              <w:rPr>
                <w:rFonts w:cstheme="minorHAnsi"/>
              </w:rPr>
            </w:pPr>
            <w:r>
              <w:rPr>
                <w:rFonts w:cstheme="minorHAnsi"/>
                <w:b/>
                <w:bCs/>
                <w:color w:val="FFFFFF" w:themeColor="background1"/>
              </w:rPr>
              <w:t>LOCATION</w:t>
            </w:r>
          </w:p>
        </w:tc>
        <w:tc>
          <w:tcPr>
            <w:tcW w:w="1100" w:type="dxa"/>
            <w:shd w:val="clear" w:color="auto" w:fill="FF0000"/>
            <w:vAlign w:val="center"/>
          </w:tcPr>
          <w:p w14:paraId="22850371" w14:textId="05A4D34A" w:rsidR="007A20D3" w:rsidRPr="00160C08" w:rsidRDefault="007A20D3" w:rsidP="00900E58">
            <w:pPr>
              <w:spacing w:after="0"/>
              <w:jc w:val="center"/>
              <w:rPr>
                <w:rFonts w:cstheme="minorHAnsi"/>
                <w:b/>
                <w:bCs/>
                <w:color w:val="FFFFFF" w:themeColor="background1"/>
              </w:rPr>
            </w:pPr>
            <w:r>
              <w:rPr>
                <w:rFonts w:cstheme="minorHAnsi"/>
                <w:b/>
                <w:bCs/>
                <w:color w:val="FFFFFF" w:themeColor="background1"/>
              </w:rPr>
              <w:t>QUANTITY</w:t>
            </w:r>
          </w:p>
        </w:tc>
        <w:tc>
          <w:tcPr>
            <w:tcW w:w="1109" w:type="dxa"/>
            <w:shd w:val="clear" w:color="auto" w:fill="FF0000"/>
            <w:vAlign w:val="center"/>
          </w:tcPr>
          <w:p w14:paraId="63E1CAC2" w14:textId="392434E4" w:rsidR="007A20D3" w:rsidRPr="00160C08" w:rsidRDefault="007A20D3" w:rsidP="00900E58">
            <w:pPr>
              <w:spacing w:after="0"/>
              <w:jc w:val="center"/>
              <w:rPr>
                <w:rFonts w:cstheme="minorHAnsi"/>
                <w:b/>
                <w:bCs/>
                <w:color w:val="FFFFFF" w:themeColor="background1"/>
              </w:rPr>
            </w:pPr>
            <w:r>
              <w:rPr>
                <w:rFonts w:cstheme="minorHAnsi"/>
                <w:b/>
                <w:bCs/>
                <w:color w:val="FFFFFF" w:themeColor="background1"/>
              </w:rPr>
              <w:t>UNIT PRICE</w:t>
            </w:r>
            <w:r w:rsidR="003E49C8">
              <w:rPr>
                <w:rFonts w:cstheme="minorHAnsi"/>
                <w:b/>
                <w:bCs/>
                <w:color w:val="FFFFFF" w:themeColor="background1"/>
              </w:rPr>
              <w:t xml:space="preserve"> IN AFN</w:t>
            </w:r>
          </w:p>
        </w:tc>
        <w:tc>
          <w:tcPr>
            <w:tcW w:w="1457" w:type="dxa"/>
            <w:shd w:val="clear" w:color="auto" w:fill="FF0000"/>
            <w:vAlign w:val="center"/>
          </w:tcPr>
          <w:p w14:paraId="682C63F8" w14:textId="48B9F1E2" w:rsidR="007A20D3" w:rsidRPr="00160C08" w:rsidRDefault="007A20D3" w:rsidP="00900E58">
            <w:pPr>
              <w:spacing w:after="0"/>
              <w:jc w:val="center"/>
              <w:rPr>
                <w:rFonts w:cstheme="minorHAnsi"/>
                <w:b/>
                <w:bCs/>
                <w:color w:val="FFFFFF" w:themeColor="background1"/>
              </w:rPr>
            </w:pPr>
            <w:r>
              <w:rPr>
                <w:rFonts w:cstheme="minorHAnsi"/>
                <w:b/>
                <w:bCs/>
                <w:color w:val="FFFFFF" w:themeColor="background1"/>
              </w:rPr>
              <w:t>TOTAL PRICE</w:t>
            </w:r>
            <w:r w:rsidR="003E49C8">
              <w:rPr>
                <w:rFonts w:cstheme="minorHAnsi"/>
                <w:b/>
                <w:bCs/>
                <w:color w:val="FFFFFF" w:themeColor="background1"/>
              </w:rPr>
              <w:t xml:space="preserve"> IN AFN</w:t>
            </w:r>
          </w:p>
        </w:tc>
      </w:tr>
      <w:tr w:rsidR="007A20D3" w14:paraId="5E04C8F0" w14:textId="77777777" w:rsidTr="007A20D3">
        <w:trPr>
          <w:trHeight w:val="1767"/>
          <w:jc w:val="center"/>
        </w:trPr>
        <w:tc>
          <w:tcPr>
            <w:tcW w:w="896" w:type="dxa"/>
            <w:shd w:val="clear" w:color="auto" w:fill="auto"/>
          </w:tcPr>
          <w:p w14:paraId="0F1BFCAC" w14:textId="77777777" w:rsidR="007A20D3" w:rsidRDefault="007A20D3" w:rsidP="00900E58">
            <w:pPr>
              <w:rPr>
                <w:rFonts w:cstheme="minorHAnsi"/>
                <w:bCs/>
              </w:rPr>
            </w:pPr>
          </w:p>
          <w:p w14:paraId="575C61DF" w14:textId="0C82C068" w:rsidR="007A20D3" w:rsidRDefault="007A20D3" w:rsidP="00900E58">
            <w:pPr>
              <w:rPr>
                <w:rFonts w:cstheme="minorHAnsi"/>
                <w:bCs/>
              </w:rPr>
            </w:pPr>
            <w:r>
              <w:rPr>
                <w:rFonts w:cstheme="minorHAnsi"/>
                <w:bCs/>
              </w:rPr>
              <w:t xml:space="preserve">Service </w:t>
            </w:r>
          </w:p>
        </w:tc>
        <w:tc>
          <w:tcPr>
            <w:tcW w:w="3669" w:type="dxa"/>
            <w:gridSpan w:val="2"/>
            <w:shd w:val="clear" w:color="auto" w:fill="auto"/>
          </w:tcPr>
          <w:p w14:paraId="0E2395C9" w14:textId="77777777" w:rsidR="007A20D3" w:rsidRDefault="007A20D3" w:rsidP="00900E58">
            <w:pPr>
              <w:rPr>
                <w:rFonts w:cstheme="minorHAnsi"/>
                <w:bCs/>
              </w:rPr>
            </w:pPr>
            <w:r w:rsidRPr="00DF3AFF">
              <w:rPr>
                <w:rFonts w:cstheme="minorHAnsi"/>
                <w:bCs/>
              </w:rPr>
              <w:t xml:space="preserve">Procurement and Installation of greenhouses at Jawzjan Province (Sheberghan and Faizabad districts with different villages- as per attached BoQ, </w:t>
            </w:r>
            <w:r w:rsidRPr="00DF3AFF">
              <w:rPr>
                <w:rFonts w:cstheme="minorHAnsi"/>
                <w:bCs/>
              </w:rPr>
              <w:lastRenderedPageBreak/>
              <w:t>one Pager and green house samples photo including all necessary cost</w:t>
            </w:r>
          </w:p>
        </w:tc>
        <w:tc>
          <w:tcPr>
            <w:tcW w:w="1100" w:type="dxa"/>
          </w:tcPr>
          <w:p w14:paraId="7A847723" w14:textId="77777777" w:rsidR="007A20D3" w:rsidRDefault="007A20D3" w:rsidP="00900E58">
            <w:pPr>
              <w:rPr>
                <w:rFonts w:cstheme="minorHAnsi"/>
                <w:bCs/>
              </w:rPr>
            </w:pPr>
          </w:p>
          <w:p w14:paraId="250F1AB4" w14:textId="144A3C70" w:rsidR="007A20D3" w:rsidRPr="007A20D3" w:rsidRDefault="007A20D3" w:rsidP="007A20D3">
            <w:pPr>
              <w:rPr>
                <w:rFonts w:cstheme="minorHAnsi"/>
              </w:rPr>
            </w:pPr>
            <w:r>
              <w:rPr>
                <w:rFonts w:cstheme="minorHAnsi"/>
              </w:rPr>
              <w:t>Jawzjan</w:t>
            </w:r>
          </w:p>
        </w:tc>
        <w:tc>
          <w:tcPr>
            <w:tcW w:w="1100" w:type="dxa"/>
            <w:shd w:val="clear" w:color="auto" w:fill="auto"/>
          </w:tcPr>
          <w:p w14:paraId="0635F778" w14:textId="0572ED88" w:rsidR="007A20D3" w:rsidRDefault="007A20D3" w:rsidP="00900E58">
            <w:pPr>
              <w:rPr>
                <w:rFonts w:cstheme="minorHAnsi"/>
                <w:bCs/>
              </w:rPr>
            </w:pPr>
          </w:p>
          <w:p w14:paraId="5F6379F4" w14:textId="77777777" w:rsidR="007A20D3" w:rsidRPr="00DF3AFF" w:rsidRDefault="007A20D3" w:rsidP="00900E58">
            <w:pPr>
              <w:rPr>
                <w:rFonts w:cstheme="minorHAnsi"/>
              </w:rPr>
            </w:pPr>
            <w:r>
              <w:rPr>
                <w:rFonts w:cstheme="minorHAnsi"/>
              </w:rPr>
              <w:t>17 Each</w:t>
            </w:r>
          </w:p>
        </w:tc>
        <w:tc>
          <w:tcPr>
            <w:tcW w:w="1109" w:type="dxa"/>
            <w:shd w:val="clear" w:color="auto" w:fill="auto"/>
          </w:tcPr>
          <w:p w14:paraId="064A6ACC" w14:textId="77777777" w:rsidR="007A20D3" w:rsidRDefault="007A20D3" w:rsidP="00900E58">
            <w:pPr>
              <w:rPr>
                <w:rFonts w:cstheme="minorHAnsi"/>
                <w:bCs/>
              </w:rPr>
            </w:pPr>
          </w:p>
        </w:tc>
        <w:tc>
          <w:tcPr>
            <w:tcW w:w="1457" w:type="dxa"/>
            <w:shd w:val="clear" w:color="auto" w:fill="auto"/>
          </w:tcPr>
          <w:p w14:paraId="6FEFCFD3" w14:textId="77777777" w:rsidR="007A20D3" w:rsidRDefault="007A20D3" w:rsidP="00900E58">
            <w:pPr>
              <w:rPr>
                <w:rFonts w:cstheme="minorHAnsi"/>
                <w:bCs/>
              </w:rPr>
            </w:pPr>
          </w:p>
        </w:tc>
      </w:tr>
      <w:tr w:rsidR="007A20D3" w14:paraId="1F87C4BC" w14:textId="77777777" w:rsidTr="007A20D3">
        <w:trPr>
          <w:trHeight w:val="1245"/>
          <w:jc w:val="center"/>
        </w:trPr>
        <w:tc>
          <w:tcPr>
            <w:tcW w:w="896" w:type="dxa"/>
            <w:shd w:val="clear" w:color="auto" w:fill="auto"/>
          </w:tcPr>
          <w:p w14:paraId="39B60E10" w14:textId="77777777" w:rsidR="007A20D3" w:rsidRDefault="007A20D3" w:rsidP="007A20D3">
            <w:pPr>
              <w:rPr>
                <w:rFonts w:cstheme="minorHAnsi"/>
                <w:bCs/>
              </w:rPr>
            </w:pPr>
          </w:p>
          <w:p w14:paraId="789D7F9E" w14:textId="3FB91060" w:rsidR="007A20D3" w:rsidRDefault="007A20D3" w:rsidP="007A20D3">
            <w:pPr>
              <w:rPr>
                <w:rFonts w:cstheme="minorHAnsi"/>
                <w:bCs/>
              </w:rPr>
            </w:pPr>
            <w:r>
              <w:rPr>
                <w:rFonts w:cstheme="minorHAnsi"/>
                <w:bCs/>
              </w:rPr>
              <w:t>Service</w:t>
            </w:r>
          </w:p>
        </w:tc>
        <w:tc>
          <w:tcPr>
            <w:tcW w:w="3669" w:type="dxa"/>
            <w:gridSpan w:val="2"/>
            <w:shd w:val="clear" w:color="auto" w:fill="auto"/>
          </w:tcPr>
          <w:p w14:paraId="4D35C7D5" w14:textId="260ACC8A" w:rsidR="007A20D3" w:rsidRDefault="007A20D3" w:rsidP="007A20D3">
            <w:pPr>
              <w:rPr>
                <w:rFonts w:cstheme="minorHAnsi"/>
                <w:bCs/>
              </w:rPr>
            </w:pPr>
            <w:r w:rsidRPr="007A20D3">
              <w:rPr>
                <w:rFonts w:cstheme="minorHAnsi"/>
                <w:bCs/>
              </w:rPr>
              <w:t>Installation and establishment of irrigation system for greenhouses at Jawzjan as per attached BoQ and sample including all relevant cost</w:t>
            </w:r>
          </w:p>
        </w:tc>
        <w:tc>
          <w:tcPr>
            <w:tcW w:w="1100" w:type="dxa"/>
          </w:tcPr>
          <w:p w14:paraId="57C5EDE9" w14:textId="77777777" w:rsidR="007A20D3" w:rsidRDefault="007A20D3" w:rsidP="007A20D3">
            <w:pPr>
              <w:rPr>
                <w:rFonts w:cstheme="minorHAnsi"/>
                <w:bCs/>
              </w:rPr>
            </w:pPr>
          </w:p>
          <w:p w14:paraId="02D38950" w14:textId="20B6AF0F" w:rsidR="007A20D3" w:rsidRPr="007A20D3" w:rsidRDefault="007A20D3" w:rsidP="007A20D3">
            <w:pPr>
              <w:rPr>
                <w:rFonts w:cstheme="minorHAnsi"/>
              </w:rPr>
            </w:pPr>
            <w:r>
              <w:rPr>
                <w:rFonts w:cstheme="minorHAnsi"/>
              </w:rPr>
              <w:t>Jawzjan</w:t>
            </w:r>
          </w:p>
        </w:tc>
        <w:tc>
          <w:tcPr>
            <w:tcW w:w="1100" w:type="dxa"/>
            <w:shd w:val="clear" w:color="auto" w:fill="auto"/>
          </w:tcPr>
          <w:p w14:paraId="17C570BD" w14:textId="77777777" w:rsidR="007A20D3" w:rsidRDefault="007A20D3" w:rsidP="007A20D3">
            <w:pPr>
              <w:rPr>
                <w:rFonts w:cstheme="minorHAnsi"/>
                <w:bCs/>
              </w:rPr>
            </w:pPr>
          </w:p>
          <w:p w14:paraId="234024E6" w14:textId="5F7E9FCD" w:rsidR="007A20D3" w:rsidRPr="007A20D3" w:rsidRDefault="007A20D3" w:rsidP="007A20D3">
            <w:pPr>
              <w:rPr>
                <w:rFonts w:cstheme="minorHAnsi"/>
              </w:rPr>
            </w:pPr>
            <w:r>
              <w:rPr>
                <w:rFonts w:cstheme="minorHAnsi"/>
                <w:bCs/>
              </w:rPr>
              <w:t>19 Each</w:t>
            </w:r>
          </w:p>
        </w:tc>
        <w:tc>
          <w:tcPr>
            <w:tcW w:w="1109" w:type="dxa"/>
            <w:shd w:val="clear" w:color="auto" w:fill="auto"/>
          </w:tcPr>
          <w:p w14:paraId="6ED46252" w14:textId="77777777" w:rsidR="007A20D3" w:rsidRDefault="007A20D3" w:rsidP="007A20D3">
            <w:pPr>
              <w:rPr>
                <w:rFonts w:cstheme="minorHAnsi"/>
                <w:bCs/>
              </w:rPr>
            </w:pPr>
          </w:p>
        </w:tc>
        <w:tc>
          <w:tcPr>
            <w:tcW w:w="1457" w:type="dxa"/>
            <w:shd w:val="clear" w:color="auto" w:fill="auto"/>
          </w:tcPr>
          <w:p w14:paraId="64CCCAAA" w14:textId="77777777" w:rsidR="007A20D3" w:rsidRDefault="007A20D3" w:rsidP="007A20D3">
            <w:pPr>
              <w:rPr>
                <w:rFonts w:cstheme="minorHAnsi"/>
                <w:bCs/>
              </w:rPr>
            </w:pPr>
          </w:p>
        </w:tc>
      </w:tr>
      <w:tr w:rsidR="003E49C8" w14:paraId="21F560E0" w14:textId="77777777" w:rsidTr="007A20D3">
        <w:trPr>
          <w:jc w:val="center"/>
        </w:trPr>
        <w:tc>
          <w:tcPr>
            <w:tcW w:w="896" w:type="dxa"/>
            <w:shd w:val="clear" w:color="auto" w:fill="auto"/>
          </w:tcPr>
          <w:p w14:paraId="6A681E1C" w14:textId="77777777" w:rsidR="003E49C8" w:rsidRDefault="003E49C8" w:rsidP="003E49C8">
            <w:pPr>
              <w:rPr>
                <w:rFonts w:cstheme="minorHAnsi"/>
                <w:bCs/>
              </w:rPr>
            </w:pPr>
          </w:p>
          <w:p w14:paraId="31FEE219" w14:textId="375819B9" w:rsidR="003E49C8" w:rsidRDefault="003E49C8" w:rsidP="003E49C8">
            <w:pPr>
              <w:rPr>
                <w:rFonts w:cstheme="minorHAnsi"/>
                <w:bCs/>
              </w:rPr>
            </w:pPr>
            <w:r>
              <w:rPr>
                <w:rFonts w:cstheme="minorHAnsi"/>
                <w:bCs/>
              </w:rPr>
              <w:t xml:space="preserve">Service </w:t>
            </w:r>
          </w:p>
        </w:tc>
        <w:tc>
          <w:tcPr>
            <w:tcW w:w="3669" w:type="dxa"/>
            <w:gridSpan w:val="2"/>
            <w:shd w:val="clear" w:color="auto" w:fill="auto"/>
          </w:tcPr>
          <w:p w14:paraId="1A349E8B" w14:textId="49DFAA38" w:rsidR="003E49C8" w:rsidRDefault="003E49C8" w:rsidP="003E49C8">
            <w:pPr>
              <w:rPr>
                <w:rFonts w:cstheme="minorHAnsi"/>
                <w:bCs/>
              </w:rPr>
            </w:pPr>
            <w:r w:rsidRPr="00DF3AFF">
              <w:rPr>
                <w:rFonts w:cstheme="minorHAnsi"/>
                <w:bCs/>
              </w:rPr>
              <w:t>Procurement and Installation of greenhouses at Jawzjan Province (Sheberghan and Faizabad districts with different villages- as per attached BoQ, one Pager and green house samples photo including all necessary cost</w:t>
            </w:r>
          </w:p>
        </w:tc>
        <w:tc>
          <w:tcPr>
            <w:tcW w:w="1100" w:type="dxa"/>
          </w:tcPr>
          <w:p w14:paraId="24920248" w14:textId="77777777" w:rsidR="003E49C8" w:rsidRDefault="003E49C8" w:rsidP="003E49C8">
            <w:pPr>
              <w:rPr>
                <w:rFonts w:cstheme="minorHAnsi"/>
                <w:bCs/>
              </w:rPr>
            </w:pPr>
          </w:p>
          <w:p w14:paraId="399753BF" w14:textId="3B5A8248" w:rsidR="003E49C8" w:rsidRDefault="003E49C8" w:rsidP="003E49C8">
            <w:pPr>
              <w:rPr>
                <w:rFonts w:cstheme="minorHAnsi"/>
                <w:bCs/>
              </w:rPr>
            </w:pPr>
            <w:r>
              <w:rPr>
                <w:rFonts w:cstheme="minorHAnsi"/>
              </w:rPr>
              <w:t>Balkh</w:t>
            </w:r>
          </w:p>
        </w:tc>
        <w:tc>
          <w:tcPr>
            <w:tcW w:w="1100" w:type="dxa"/>
            <w:shd w:val="clear" w:color="auto" w:fill="auto"/>
          </w:tcPr>
          <w:p w14:paraId="745DF9B6" w14:textId="77777777" w:rsidR="003E49C8" w:rsidRDefault="003E49C8" w:rsidP="003E49C8">
            <w:pPr>
              <w:rPr>
                <w:rFonts w:cstheme="minorHAnsi"/>
                <w:bCs/>
              </w:rPr>
            </w:pPr>
          </w:p>
          <w:p w14:paraId="6FB2FC95" w14:textId="5E47804D" w:rsidR="003E49C8" w:rsidRDefault="003E49C8" w:rsidP="003E49C8">
            <w:pPr>
              <w:rPr>
                <w:rFonts w:cstheme="minorHAnsi"/>
                <w:bCs/>
              </w:rPr>
            </w:pPr>
            <w:r>
              <w:rPr>
                <w:rFonts w:cstheme="minorHAnsi"/>
              </w:rPr>
              <w:t>25 Each</w:t>
            </w:r>
          </w:p>
        </w:tc>
        <w:tc>
          <w:tcPr>
            <w:tcW w:w="1109" w:type="dxa"/>
            <w:shd w:val="clear" w:color="auto" w:fill="auto"/>
          </w:tcPr>
          <w:p w14:paraId="4090C1E9" w14:textId="77777777" w:rsidR="003E49C8" w:rsidRDefault="003E49C8" w:rsidP="003E49C8">
            <w:pPr>
              <w:rPr>
                <w:rFonts w:cstheme="minorHAnsi"/>
                <w:bCs/>
              </w:rPr>
            </w:pPr>
          </w:p>
        </w:tc>
        <w:tc>
          <w:tcPr>
            <w:tcW w:w="1457" w:type="dxa"/>
            <w:shd w:val="clear" w:color="auto" w:fill="auto"/>
          </w:tcPr>
          <w:p w14:paraId="0C6BE323" w14:textId="77777777" w:rsidR="003E49C8" w:rsidRDefault="003E49C8" w:rsidP="003E49C8">
            <w:pPr>
              <w:rPr>
                <w:rFonts w:cstheme="minorHAnsi"/>
                <w:bCs/>
              </w:rPr>
            </w:pPr>
          </w:p>
        </w:tc>
      </w:tr>
      <w:tr w:rsidR="003E49C8" w14:paraId="36B7CCE3" w14:textId="77777777" w:rsidTr="007A20D3">
        <w:trPr>
          <w:jc w:val="center"/>
        </w:trPr>
        <w:tc>
          <w:tcPr>
            <w:tcW w:w="896" w:type="dxa"/>
            <w:shd w:val="clear" w:color="auto" w:fill="auto"/>
          </w:tcPr>
          <w:p w14:paraId="7890EC66" w14:textId="77777777" w:rsidR="003E49C8" w:rsidRDefault="003E49C8" w:rsidP="003E49C8">
            <w:pPr>
              <w:rPr>
                <w:rFonts w:cstheme="minorHAnsi"/>
                <w:bCs/>
              </w:rPr>
            </w:pPr>
          </w:p>
          <w:p w14:paraId="5D923CD4" w14:textId="6AC9F5E5" w:rsidR="003E49C8" w:rsidRDefault="003E49C8" w:rsidP="003E49C8">
            <w:pPr>
              <w:rPr>
                <w:rFonts w:cstheme="minorHAnsi"/>
                <w:bCs/>
              </w:rPr>
            </w:pPr>
            <w:r>
              <w:rPr>
                <w:rFonts w:cstheme="minorHAnsi"/>
                <w:bCs/>
              </w:rPr>
              <w:t>Service</w:t>
            </w:r>
          </w:p>
        </w:tc>
        <w:tc>
          <w:tcPr>
            <w:tcW w:w="3669" w:type="dxa"/>
            <w:gridSpan w:val="2"/>
            <w:shd w:val="clear" w:color="auto" w:fill="auto"/>
          </w:tcPr>
          <w:p w14:paraId="4E34677B" w14:textId="60EB414F" w:rsidR="003E49C8" w:rsidRDefault="003E49C8" w:rsidP="003E49C8">
            <w:pPr>
              <w:rPr>
                <w:rFonts w:cstheme="minorHAnsi"/>
                <w:bCs/>
              </w:rPr>
            </w:pPr>
            <w:r w:rsidRPr="007A20D3">
              <w:rPr>
                <w:rFonts w:cstheme="minorHAnsi"/>
                <w:bCs/>
              </w:rPr>
              <w:t>Installation and establishment of irrigation system for greenhouses at Jawzjan as per attached BoQ and sample including all relevant cost</w:t>
            </w:r>
          </w:p>
        </w:tc>
        <w:tc>
          <w:tcPr>
            <w:tcW w:w="1100" w:type="dxa"/>
          </w:tcPr>
          <w:p w14:paraId="3C355BED" w14:textId="77777777" w:rsidR="003E49C8" w:rsidRDefault="003E49C8" w:rsidP="003E49C8">
            <w:pPr>
              <w:rPr>
                <w:rFonts w:cstheme="minorHAnsi"/>
                <w:bCs/>
              </w:rPr>
            </w:pPr>
          </w:p>
          <w:p w14:paraId="7CB2180E" w14:textId="602AD2F2" w:rsidR="003E49C8" w:rsidRDefault="003E49C8" w:rsidP="003E49C8">
            <w:pPr>
              <w:rPr>
                <w:rFonts w:cstheme="minorHAnsi"/>
                <w:bCs/>
              </w:rPr>
            </w:pPr>
            <w:r>
              <w:rPr>
                <w:rFonts w:cstheme="minorHAnsi"/>
              </w:rPr>
              <w:t>Balkh</w:t>
            </w:r>
          </w:p>
        </w:tc>
        <w:tc>
          <w:tcPr>
            <w:tcW w:w="1100" w:type="dxa"/>
            <w:shd w:val="clear" w:color="auto" w:fill="auto"/>
          </w:tcPr>
          <w:p w14:paraId="36B2BB3C" w14:textId="77777777" w:rsidR="003E49C8" w:rsidRDefault="003E49C8" w:rsidP="003E49C8">
            <w:pPr>
              <w:rPr>
                <w:rFonts w:cstheme="minorHAnsi"/>
                <w:bCs/>
              </w:rPr>
            </w:pPr>
          </w:p>
          <w:p w14:paraId="4B72CB0D" w14:textId="0E6DBD98" w:rsidR="003E49C8" w:rsidRDefault="003E49C8" w:rsidP="003E49C8">
            <w:pPr>
              <w:rPr>
                <w:rFonts w:cstheme="minorHAnsi"/>
                <w:bCs/>
              </w:rPr>
            </w:pPr>
            <w:r>
              <w:rPr>
                <w:rFonts w:cstheme="minorHAnsi"/>
                <w:bCs/>
              </w:rPr>
              <w:t>26 Each</w:t>
            </w:r>
          </w:p>
        </w:tc>
        <w:tc>
          <w:tcPr>
            <w:tcW w:w="1109" w:type="dxa"/>
            <w:shd w:val="clear" w:color="auto" w:fill="auto"/>
          </w:tcPr>
          <w:p w14:paraId="0DE484BF" w14:textId="77777777" w:rsidR="003E49C8" w:rsidRDefault="003E49C8" w:rsidP="003E49C8">
            <w:pPr>
              <w:rPr>
                <w:rFonts w:cstheme="minorHAnsi"/>
                <w:bCs/>
              </w:rPr>
            </w:pPr>
          </w:p>
        </w:tc>
        <w:tc>
          <w:tcPr>
            <w:tcW w:w="1457" w:type="dxa"/>
            <w:shd w:val="clear" w:color="auto" w:fill="auto"/>
          </w:tcPr>
          <w:p w14:paraId="12C550C2" w14:textId="77777777" w:rsidR="003E49C8" w:rsidRDefault="003E49C8" w:rsidP="003E49C8">
            <w:pPr>
              <w:rPr>
                <w:rFonts w:cstheme="minorHAnsi"/>
                <w:bCs/>
              </w:rPr>
            </w:pPr>
          </w:p>
        </w:tc>
      </w:tr>
      <w:tr w:rsidR="003E49C8" w14:paraId="793119B4" w14:textId="77777777" w:rsidTr="00461BC2">
        <w:trPr>
          <w:jc w:val="center"/>
        </w:trPr>
        <w:tc>
          <w:tcPr>
            <w:tcW w:w="6765" w:type="dxa"/>
            <w:gridSpan w:val="5"/>
            <w:shd w:val="clear" w:color="auto" w:fill="auto"/>
          </w:tcPr>
          <w:p w14:paraId="246FA6CF" w14:textId="0A7A3794" w:rsidR="003E49C8" w:rsidRDefault="003E49C8" w:rsidP="003E49C8">
            <w:pPr>
              <w:rPr>
                <w:rFonts w:cstheme="minorHAnsi"/>
                <w:bCs/>
              </w:rPr>
            </w:pPr>
            <w:r>
              <w:rPr>
                <w:rFonts w:cstheme="minorHAnsi"/>
                <w:bCs/>
              </w:rPr>
              <w:t xml:space="preserve">Total Price in AFN </w:t>
            </w:r>
          </w:p>
        </w:tc>
        <w:tc>
          <w:tcPr>
            <w:tcW w:w="1109" w:type="dxa"/>
            <w:shd w:val="clear" w:color="auto" w:fill="auto"/>
          </w:tcPr>
          <w:p w14:paraId="6A5F2791" w14:textId="77777777" w:rsidR="003E49C8" w:rsidRDefault="003E49C8" w:rsidP="003E49C8">
            <w:pPr>
              <w:rPr>
                <w:rFonts w:cstheme="minorHAnsi"/>
                <w:bCs/>
              </w:rPr>
            </w:pPr>
          </w:p>
        </w:tc>
        <w:tc>
          <w:tcPr>
            <w:tcW w:w="1457" w:type="dxa"/>
            <w:shd w:val="clear" w:color="auto" w:fill="auto"/>
          </w:tcPr>
          <w:p w14:paraId="5F7DD3BE" w14:textId="77777777" w:rsidR="003E49C8" w:rsidRDefault="003E49C8" w:rsidP="003E49C8">
            <w:pPr>
              <w:rPr>
                <w:rFonts w:cstheme="minorHAnsi"/>
                <w:bCs/>
              </w:rPr>
            </w:pPr>
          </w:p>
        </w:tc>
      </w:tr>
      <w:tr w:rsidR="003E49C8" w14:paraId="20826FC6" w14:textId="77777777" w:rsidTr="007A20D3">
        <w:trPr>
          <w:jc w:val="center"/>
        </w:trPr>
        <w:tc>
          <w:tcPr>
            <w:tcW w:w="1100" w:type="dxa"/>
            <w:gridSpan w:val="2"/>
            <w:shd w:val="clear" w:color="auto" w:fill="FF0000"/>
          </w:tcPr>
          <w:p w14:paraId="06A12E28" w14:textId="77777777" w:rsidR="003E49C8" w:rsidRPr="00160C08" w:rsidRDefault="003E49C8" w:rsidP="003E49C8">
            <w:pPr>
              <w:spacing w:after="0"/>
              <w:jc w:val="center"/>
              <w:rPr>
                <w:rFonts w:cstheme="minorHAnsi"/>
                <w:b/>
                <w:bCs/>
                <w:color w:val="FFFFFF" w:themeColor="background1"/>
              </w:rPr>
            </w:pPr>
          </w:p>
        </w:tc>
        <w:tc>
          <w:tcPr>
            <w:tcW w:w="8231" w:type="dxa"/>
            <w:gridSpan w:val="5"/>
            <w:shd w:val="clear" w:color="auto" w:fill="FF0000"/>
            <w:vAlign w:val="center"/>
          </w:tcPr>
          <w:p w14:paraId="44FFB2FD" w14:textId="4303DF7A" w:rsidR="003E49C8" w:rsidRPr="00160C08" w:rsidRDefault="003E49C8" w:rsidP="003E49C8">
            <w:pPr>
              <w:spacing w:after="0"/>
              <w:jc w:val="center"/>
              <w:rPr>
                <w:rFonts w:cstheme="minorHAnsi"/>
                <w:b/>
                <w:bCs/>
                <w:color w:val="FFFFFF" w:themeColor="background1"/>
              </w:rPr>
            </w:pPr>
            <w:r w:rsidRPr="00160C08">
              <w:rPr>
                <w:rFonts w:cstheme="minorHAnsi"/>
                <w:b/>
                <w:bCs/>
                <w:color w:val="FFFFFF" w:themeColor="background1"/>
              </w:rPr>
              <w:t>OTHER COMMERCIAL CONSIDERATIONS</w:t>
            </w:r>
          </w:p>
        </w:tc>
      </w:tr>
      <w:tr w:rsidR="003E49C8" w14:paraId="2CC3D5D4" w14:textId="77777777" w:rsidTr="007A20D3">
        <w:trPr>
          <w:trHeight w:val="614"/>
          <w:jc w:val="center"/>
        </w:trPr>
        <w:tc>
          <w:tcPr>
            <w:tcW w:w="4565" w:type="dxa"/>
            <w:gridSpan w:val="3"/>
            <w:shd w:val="clear" w:color="auto" w:fill="BFBFBF" w:themeFill="background1" w:themeFillShade="BF"/>
            <w:vAlign w:val="center"/>
          </w:tcPr>
          <w:p w14:paraId="4706CCEE" w14:textId="77777777" w:rsidR="003E49C8" w:rsidRPr="00160C08" w:rsidRDefault="003E49C8" w:rsidP="003E49C8">
            <w:pPr>
              <w:spacing w:after="0"/>
              <w:jc w:val="center"/>
              <w:rPr>
                <w:rFonts w:cstheme="minorHAnsi"/>
                <w:b/>
                <w:bCs/>
              </w:rPr>
            </w:pPr>
            <w:r w:rsidRPr="00160C08">
              <w:rPr>
                <w:rFonts w:cstheme="minorHAnsi"/>
                <w:b/>
                <w:bCs/>
              </w:rPr>
              <w:t>Duration for which pricing can be fixed</w:t>
            </w:r>
          </w:p>
        </w:tc>
        <w:tc>
          <w:tcPr>
            <w:tcW w:w="1100" w:type="dxa"/>
          </w:tcPr>
          <w:p w14:paraId="3A62A1F2" w14:textId="77777777" w:rsidR="003E49C8" w:rsidRDefault="003E49C8" w:rsidP="003E49C8">
            <w:pPr>
              <w:spacing w:after="0"/>
              <w:jc w:val="center"/>
              <w:rPr>
                <w:rFonts w:cstheme="minorHAnsi"/>
                <w:bCs/>
              </w:rPr>
            </w:pPr>
          </w:p>
        </w:tc>
        <w:tc>
          <w:tcPr>
            <w:tcW w:w="3666" w:type="dxa"/>
            <w:gridSpan w:val="3"/>
            <w:vAlign w:val="center"/>
          </w:tcPr>
          <w:p w14:paraId="6AF0A3AB" w14:textId="7074580B" w:rsidR="003E49C8" w:rsidRDefault="003E49C8" w:rsidP="003E49C8">
            <w:pPr>
              <w:spacing w:after="0"/>
              <w:jc w:val="center"/>
              <w:rPr>
                <w:rFonts w:cstheme="minorHAnsi"/>
                <w:bCs/>
              </w:rPr>
            </w:pPr>
          </w:p>
        </w:tc>
      </w:tr>
    </w:tbl>
    <w:p w14:paraId="311B4683" w14:textId="77777777" w:rsidR="00C53DE4" w:rsidRDefault="00C53DE4" w:rsidP="00C53DE4"/>
    <w:p w14:paraId="3443C720" w14:textId="77777777" w:rsidR="00C53DE4" w:rsidRPr="00C53DE4" w:rsidRDefault="00C53DE4" w:rsidP="00C53DE4"/>
    <w:p w14:paraId="2A19E59B" w14:textId="53B680D6" w:rsidR="00DF3B24" w:rsidRPr="00107FDE" w:rsidRDefault="0091201D" w:rsidP="00291AA4">
      <w:pPr>
        <w:rPr>
          <w:rFonts w:asciiTheme="minorBidi" w:hAnsiTheme="minorBidi"/>
          <w:b/>
          <w:bCs/>
          <w:i/>
          <w:highlight w:val="yellow"/>
        </w:rPr>
      </w:pPr>
      <w:r>
        <w:rPr>
          <w:rFonts w:asciiTheme="minorBidi" w:hAnsiTheme="minorBidi"/>
          <w:b/>
          <w:bCs/>
          <w:i/>
          <w:highlight w:val="yellow"/>
        </w:rPr>
        <w:t>BoQ for greenhouses</w:t>
      </w:r>
    </w:p>
    <w:tbl>
      <w:tblPr>
        <w:tblStyle w:val="TableGrid"/>
        <w:tblW w:w="9926" w:type="dxa"/>
        <w:tblLook w:val="04A0" w:firstRow="1" w:lastRow="0" w:firstColumn="1" w:lastColumn="0" w:noHBand="0" w:noVBand="1"/>
      </w:tblPr>
      <w:tblGrid>
        <w:gridCol w:w="685"/>
        <w:gridCol w:w="7392"/>
        <w:gridCol w:w="923"/>
        <w:gridCol w:w="926"/>
      </w:tblGrid>
      <w:tr w:rsidR="00E90DF7" w:rsidRPr="00E90DF7" w14:paraId="630AE878" w14:textId="77777777" w:rsidTr="00EA1E8F">
        <w:trPr>
          <w:trHeight w:val="398"/>
        </w:trPr>
        <w:tc>
          <w:tcPr>
            <w:tcW w:w="9926" w:type="dxa"/>
            <w:gridSpan w:val="4"/>
            <w:hideMark/>
          </w:tcPr>
          <w:bookmarkEnd w:id="9"/>
          <w:p w14:paraId="5BF8636B" w14:textId="77777777" w:rsidR="00E90DF7" w:rsidRPr="00E90DF7" w:rsidRDefault="00E90DF7" w:rsidP="00E90DF7">
            <w:pPr>
              <w:jc w:val="center"/>
              <w:rPr>
                <w:rFonts w:ascii="Lato" w:hAnsi="Lato" w:cstheme="minorHAnsi"/>
                <w:b/>
                <w:bCs/>
              </w:rPr>
            </w:pPr>
            <w:r w:rsidRPr="00E90DF7">
              <w:rPr>
                <w:rFonts w:ascii="Lato" w:hAnsi="Lato" w:cstheme="minorHAnsi"/>
                <w:b/>
                <w:bCs/>
              </w:rPr>
              <w:t>List of Items Required for Greenhouse Irrigation System</w:t>
            </w:r>
          </w:p>
        </w:tc>
      </w:tr>
      <w:tr w:rsidR="00EA1E8F" w:rsidRPr="00E90DF7" w14:paraId="6CB186EF" w14:textId="77777777" w:rsidTr="00EA1E8F">
        <w:trPr>
          <w:trHeight w:val="450"/>
        </w:trPr>
        <w:tc>
          <w:tcPr>
            <w:tcW w:w="685" w:type="dxa"/>
            <w:hideMark/>
          </w:tcPr>
          <w:p w14:paraId="34853350" w14:textId="77777777" w:rsidR="00E90DF7" w:rsidRPr="00E90DF7" w:rsidRDefault="00E90DF7" w:rsidP="00E90DF7">
            <w:pPr>
              <w:jc w:val="center"/>
              <w:rPr>
                <w:rFonts w:ascii="Lato" w:hAnsi="Lato" w:cstheme="minorHAnsi"/>
                <w:b/>
                <w:bCs/>
              </w:rPr>
            </w:pPr>
            <w:r w:rsidRPr="00E90DF7">
              <w:rPr>
                <w:rFonts w:ascii="Lato" w:hAnsi="Lato" w:cstheme="minorHAnsi"/>
                <w:b/>
                <w:bCs/>
              </w:rPr>
              <w:t>No</w:t>
            </w:r>
          </w:p>
        </w:tc>
        <w:tc>
          <w:tcPr>
            <w:tcW w:w="7392" w:type="dxa"/>
            <w:hideMark/>
          </w:tcPr>
          <w:p w14:paraId="750E573B" w14:textId="4BEF9EEA" w:rsidR="00E90DF7" w:rsidRPr="00E90DF7" w:rsidRDefault="00FB0CD4" w:rsidP="00E90DF7">
            <w:pPr>
              <w:jc w:val="center"/>
              <w:rPr>
                <w:rFonts w:ascii="Lato" w:hAnsi="Lato" w:cstheme="minorHAnsi"/>
                <w:b/>
                <w:bCs/>
              </w:rPr>
            </w:pPr>
            <w:r w:rsidRPr="00E90DF7">
              <w:rPr>
                <w:rFonts w:ascii="Lato" w:hAnsi="Lato" w:cstheme="minorHAnsi"/>
                <w:b/>
                <w:bCs/>
              </w:rPr>
              <w:t>Description</w:t>
            </w:r>
          </w:p>
        </w:tc>
        <w:tc>
          <w:tcPr>
            <w:tcW w:w="923" w:type="dxa"/>
            <w:hideMark/>
          </w:tcPr>
          <w:p w14:paraId="4235641A" w14:textId="77777777" w:rsidR="00E90DF7" w:rsidRPr="00E90DF7" w:rsidRDefault="00E90DF7" w:rsidP="00E90DF7">
            <w:pPr>
              <w:jc w:val="center"/>
              <w:rPr>
                <w:rFonts w:ascii="Lato" w:hAnsi="Lato" w:cstheme="minorHAnsi"/>
                <w:b/>
                <w:bCs/>
              </w:rPr>
            </w:pPr>
            <w:r w:rsidRPr="00E90DF7">
              <w:rPr>
                <w:rFonts w:ascii="Lato" w:hAnsi="Lato" w:cstheme="minorHAnsi"/>
                <w:b/>
                <w:bCs/>
              </w:rPr>
              <w:t>Qty</w:t>
            </w:r>
          </w:p>
        </w:tc>
        <w:tc>
          <w:tcPr>
            <w:tcW w:w="925" w:type="dxa"/>
            <w:hideMark/>
          </w:tcPr>
          <w:p w14:paraId="154E020E" w14:textId="77777777" w:rsidR="00E90DF7" w:rsidRPr="00E90DF7" w:rsidRDefault="00E90DF7" w:rsidP="00E90DF7">
            <w:pPr>
              <w:jc w:val="center"/>
              <w:rPr>
                <w:rFonts w:ascii="Lato" w:hAnsi="Lato" w:cstheme="minorHAnsi"/>
                <w:b/>
                <w:bCs/>
              </w:rPr>
            </w:pPr>
            <w:r w:rsidRPr="00E90DF7">
              <w:rPr>
                <w:rFonts w:ascii="Lato" w:hAnsi="Lato" w:cstheme="minorHAnsi"/>
                <w:b/>
                <w:bCs/>
              </w:rPr>
              <w:t>Unit</w:t>
            </w:r>
          </w:p>
        </w:tc>
      </w:tr>
      <w:tr w:rsidR="00EA1E8F" w:rsidRPr="00E90DF7" w14:paraId="3DF950F1" w14:textId="77777777" w:rsidTr="00EA1E8F">
        <w:trPr>
          <w:trHeight w:val="244"/>
        </w:trPr>
        <w:tc>
          <w:tcPr>
            <w:tcW w:w="685" w:type="dxa"/>
            <w:noWrap/>
            <w:hideMark/>
          </w:tcPr>
          <w:p w14:paraId="71927356" w14:textId="77777777" w:rsidR="00E90DF7" w:rsidRPr="00E90DF7" w:rsidRDefault="00E90DF7" w:rsidP="00E90DF7">
            <w:pPr>
              <w:jc w:val="center"/>
              <w:rPr>
                <w:rFonts w:ascii="Lato" w:hAnsi="Lato" w:cstheme="minorHAnsi"/>
                <w:b/>
                <w:bCs/>
              </w:rPr>
            </w:pPr>
            <w:r w:rsidRPr="00E90DF7">
              <w:rPr>
                <w:rFonts w:ascii="Lato" w:hAnsi="Lato" w:cstheme="minorHAnsi"/>
                <w:b/>
                <w:bCs/>
              </w:rPr>
              <w:t>1</w:t>
            </w:r>
          </w:p>
        </w:tc>
        <w:tc>
          <w:tcPr>
            <w:tcW w:w="7392" w:type="dxa"/>
            <w:noWrap/>
            <w:hideMark/>
          </w:tcPr>
          <w:p w14:paraId="1A5F9578" w14:textId="55BFA58E" w:rsidR="00E90DF7" w:rsidRPr="00E90DF7" w:rsidRDefault="00E90DF7" w:rsidP="00E90DF7">
            <w:pPr>
              <w:jc w:val="center"/>
              <w:rPr>
                <w:rFonts w:ascii="Lato" w:hAnsi="Lato" w:cstheme="minorHAnsi"/>
                <w:b/>
                <w:bCs/>
              </w:rPr>
            </w:pPr>
            <w:r w:rsidRPr="00E90DF7">
              <w:rPr>
                <w:rFonts w:ascii="Lato" w:hAnsi="Lato" w:cstheme="minorHAnsi"/>
                <w:b/>
                <w:bCs/>
              </w:rPr>
              <w:t xml:space="preserve">GI Pipe (2 inch) diameter, (2mm) thick for 4 </w:t>
            </w:r>
            <w:r w:rsidR="00FB0CD4" w:rsidRPr="00E90DF7">
              <w:rPr>
                <w:rFonts w:ascii="Lato" w:hAnsi="Lato" w:cstheme="minorHAnsi"/>
                <w:b/>
                <w:bCs/>
              </w:rPr>
              <w:t>stand 2</w:t>
            </w:r>
            <w:r w:rsidRPr="00E90DF7">
              <w:rPr>
                <w:rFonts w:ascii="Lato" w:hAnsi="Lato" w:cstheme="minorHAnsi"/>
                <w:b/>
                <w:bCs/>
              </w:rPr>
              <w:t>m each</w:t>
            </w:r>
          </w:p>
        </w:tc>
        <w:tc>
          <w:tcPr>
            <w:tcW w:w="923" w:type="dxa"/>
            <w:noWrap/>
            <w:hideMark/>
          </w:tcPr>
          <w:p w14:paraId="5FF5CD5F" w14:textId="77777777" w:rsidR="00E90DF7" w:rsidRPr="00E90DF7" w:rsidRDefault="00E90DF7" w:rsidP="00E90DF7">
            <w:pPr>
              <w:jc w:val="center"/>
              <w:rPr>
                <w:rFonts w:ascii="Lato" w:hAnsi="Lato" w:cstheme="minorHAnsi"/>
                <w:b/>
                <w:bCs/>
              </w:rPr>
            </w:pPr>
            <w:r w:rsidRPr="00E90DF7">
              <w:rPr>
                <w:rFonts w:ascii="Lato" w:hAnsi="Lato" w:cstheme="minorHAnsi"/>
                <w:b/>
                <w:bCs/>
                <w:rtl/>
              </w:rPr>
              <w:t>8</w:t>
            </w:r>
          </w:p>
        </w:tc>
        <w:tc>
          <w:tcPr>
            <w:tcW w:w="925" w:type="dxa"/>
            <w:noWrap/>
            <w:hideMark/>
          </w:tcPr>
          <w:p w14:paraId="73D498DD"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77BC532B" w14:textId="77777777" w:rsidTr="00EA1E8F">
        <w:trPr>
          <w:trHeight w:val="244"/>
        </w:trPr>
        <w:tc>
          <w:tcPr>
            <w:tcW w:w="685" w:type="dxa"/>
            <w:noWrap/>
            <w:hideMark/>
          </w:tcPr>
          <w:p w14:paraId="20A314BB" w14:textId="77777777" w:rsidR="00E90DF7" w:rsidRPr="00E90DF7" w:rsidRDefault="00E90DF7" w:rsidP="00E90DF7">
            <w:pPr>
              <w:jc w:val="center"/>
              <w:rPr>
                <w:rFonts w:ascii="Lato" w:hAnsi="Lato" w:cstheme="minorHAnsi"/>
                <w:b/>
                <w:bCs/>
                <w:rtl/>
              </w:rPr>
            </w:pPr>
            <w:r w:rsidRPr="00E90DF7">
              <w:rPr>
                <w:rFonts w:ascii="Lato" w:hAnsi="Lato" w:cstheme="minorHAnsi"/>
                <w:b/>
                <w:bCs/>
              </w:rPr>
              <w:t>2</w:t>
            </w:r>
          </w:p>
        </w:tc>
        <w:tc>
          <w:tcPr>
            <w:tcW w:w="7392" w:type="dxa"/>
            <w:noWrap/>
            <w:hideMark/>
          </w:tcPr>
          <w:p w14:paraId="2B5F01FB" w14:textId="1B07A05D" w:rsidR="00E90DF7" w:rsidRPr="00E90DF7" w:rsidRDefault="00E90DF7" w:rsidP="00E90DF7">
            <w:pPr>
              <w:jc w:val="center"/>
              <w:rPr>
                <w:rFonts w:ascii="Lato" w:hAnsi="Lato" w:cstheme="minorHAnsi"/>
                <w:b/>
                <w:bCs/>
              </w:rPr>
            </w:pPr>
            <w:r w:rsidRPr="00E90DF7">
              <w:rPr>
                <w:rFonts w:ascii="Lato" w:hAnsi="Lato" w:cstheme="minorHAnsi"/>
                <w:b/>
                <w:bCs/>
              </w:rPr>
              <w:t>GI Pipe (1.5 inch) diameter, (2mm) thick for 10 belt (4*1.</w:t>
            </w:r>
            <w:r w:rsidR="00FB0CD4" w:rsidRPr="00E90DF7">
              <w:rPr>
                <w:rFonts w:ascii="Lato" w:hAnsi="Lato" w:cstheme="minorHAnsi"/>
                <w:b/>
                <w:bCs/>
              </w:rPr>
              <w:t>5) (</w:t>
            </w:r>
            <w:r w:rsidRPr="00E90DF7">
              <w:rPr>
                <w:rFonts w:ascii="Lato" w:hAnsi="Lato" w:cstheme="minorHAnsi"/>
                <w:b/>
                <w:bCs/>
              </w:rPr>
              <w:t>6*1) each and foundation</w:t>
            </w:r>
          </w:p>
        </w:tc>
        <w:tc>
          <w:tcPr>
            <w:tcW w:w="923" w:type="dxa"/>
            <w:noWrap/>
            <w:hideMark/>
          </w:tcPr>
          <w:p w14:paraId="76DBCEED" w14:textId="77777777" w:rsidR="00E90DF7" w:rsidRPr="00E90DF7" w:rsidRDefault="00E90DF7" w:rsidP="00E90DF7">
            <w:pPr>
              <w:jc w:val="center"/>
              <w:rPr>
                <w:rFonts w:ascii="Lato" w:hAnsi="Lato" w:cstheme="minorHAnsi"/>
                <w:b/>
                <w:bCs/>
              </w:rPr>
            </w:pPr>
            <w:r w:rsidRPr="00E90DF7">
              <w:rPr>
                <w:rFonts w:ascii="Lato" w:hAnsi="Lato" w:cstheme="minorHAnsi"/>
                <w:b/>
                <w:bCs/>
                <w:rtl/>
              </w:rPr>
              <w:t>14</w:t>
            </w:r>
          </w:p>
        </w:tc>
        <w:tc>
          <w:tcPr>
            <w:tcW w:w="925" w:type="dxa"/>
            <w:noWrap/>
            <w:hideMark/>
          </w:tcPr>
          <w:p w14:paraId="699E44A5"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10A1A359" w14:textId="77777777" w:rsidTr="00EA1E8F">
        <w:trPr>
          <w:trHeight w:val="244"/>
        </w:trPr>
        <w:tc>
          <w:tcPr>
            <w:tcW w:w="685" w:type="dxa"/>
            <w:noWrap/>
            <w:hideMark/>
          </w:tcPr>
          <w:p w14:paraId="0ECF81AD" w14:textId="77777777" w:rsidR="00E90DF7" w:rsidRPr="00E90DF7" w:rsidRDefault="00E90DF7" w:rsidP="00E90DF7">
            <w:pPr>
              <w:jc w:val="center"/>
              <w:rPr>
                <w:rFonts w:ascii="Lato" w:hAnsi="Lato" w:cstheme="minorHAnsi"/>
                <w:b/>
                <w:bCs/>
                <w:rtl/>
              </w:rPr>
            </w:pPr>
            <w:r w:rsidRPr="00E90DF7">
              <w:rPr>
                <w:rFonts w:ascii="Lato" w:hAnsi="Lato" w:cstheme="minorHAnsi"/>
                <w:b/>
                <w:bCs/>
              </w:rPr>
              <w:t>3</w:t>
            </w:r>
          </w:p>
        </w:tc>
        <w:tc>
          <w:tcPr>
            <w:tcW w:w="7392" w:type="dxa"/>
            <w:noWrap/>
            <w:hideMark/>
          </w:tcPr>
          <w:p w14:paraId="49AE706F" w14:textId="2CB53F73" w:rsidR="00E90DF7" w:rsidRPr="00E90DF7" w:rsidRDefault="00E90DF7" w:rsidP="00E90DF7">
            <w:pPr>
              <w:jc w:val="center"/>
              <w:rPr>
                <w:rFonts w:ascii="Lato" w:hAnsi="Lato" w:cstheme="minorHAnsi"/>
                <w:b/>
                <w:bCs/>
              </w:rPr>
            </w:pPr>
            <w:r w:rsidRPr="00E90DF7">
              <w:rPr>
                <w:rFonts w:ascii="Lato" w:hAnsi="Lato" w:cstheme="minorHAnsi"/>
                <w:b/>
                <w:bCs/>
              </w:rPr>
              <w:t>GI Pipe (1 inch) for fence (safety belts)</w:t>
            </w:r>
          </w:p>
        </w:tc>
        <w:tc>
          <w:tcPr>
            <w:tcW w:w="923" w:type="dxa"/>
            <w:noWrap/>
            <w:hideMark/>
          </w:tcPr>
          <w:p w14:paraId="441C4111" w14:textId="77777777" w:rsidR="00E90DF7" w:rsidRPr="00E90DF7" w:rsidRDefault="00E90DF7" w:rsidP="00E90DF7">
            <w:pPr>
              <w:jc w:val="center"/>
              <w:rPr>
                <w:rFonts w:ascii="Lato" w:hAnsi="Lato" w:cstheme="minorHAnsi"/>
                <w:b/>
                <w:bCs/>
              </w:rPr>
            </w:pPr>
            <w:r w:rsidRPr="00E90DF7">
              <w:rPr>
                <w:rFonts w:ascii="Lato" w:hAnsi="Lato" w:cstheme="minorHAnsi"/>
                <w:b/>
                <w:bCs/>
                <w:rtl/>
              </w:rPr>
              <w:t>10</w:t>
            </w:r>
          </w:p>
        </w:tc>
        <w:tc>
          <w:tcPr>
            <w:tcW w:w="925" w:type="dxa"/>
            <w:noWrap/>
            <w:hideMark/>
          </w:tcPr>
          <w:p w14:paraId="0AF914DA"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3EF63866" w14:textId="77777777" w:rsidTr="00EA1E8F">
        <w:trPr>
          <w:trHeight w:val="244"/>
        </w:trPr>
        <w:tc>
          <w:tcPr>
            <w:tcW w:w="685" w:type="dxa"/>
            <w:noWrap/>
            <w:hideMark/>
          </w:tcPr>
          <w:p w14:paraId="240450FF" w14:textId="77777777" w:rsidR="00E90DF7" w:rsidRPr="00E90DF7" w:rsidRDefault="00E90DF7" w:rsidP="00E90DF7">
            <w:pPr>
              <w:jc w:val="center"/>
              <w:rPr>
                <w:rFonts w:ascii="Lato" w:hAnsi="Lato" w:cstheme="minorHAnsi"/>
                <w:b/>
                <w:bCs/>
                <w:rtl/>
              </w:rPr>
            </w:pPr>
            <w:r w:rsidRPr="00E90DF7">
              <w:rPr>
                <w:rFonts w:ascii="Lato" w:hAnsi="Lato" w:cstheme="minorHAnsi"/>
                <w:b/>
                <w:bCs/>
              </w:rPr>
              <w:t>4</w:t>
            </w:r>
          </w:p>
        </w:tc>
        <w:tc>
          <w:tcPr>
            <w:tcW w:w="7392" w:type="dxa"/>
            <w:noWrap/>
            <w:hideMark/>
          </w:tcPr>
          <w:p w14:paraId="54A3FAF0" w14:textId="77777777" w:rsidR="00E90DF7" w:rsidRPr="00E90DF7" w:rsidRDefault="00E90DF7" w:rsidP="00E90DF7">
            <w:pPr>
              <w:jc w:val="center"/>
              <w:rPr>
                <w:rFonts w:ascii="Lato" w:hAnsi="Lato" w:cstheme="minorHAnsi"/>
                <w:b/>
                <w:bCs/>
              </w:rPr>
            </w:pPr>
            <w:r w:rsidRPr="00E90DF7">
              <w:rPr>
                <w:rFonts w:ascii="Lato" w:hAnsi="Lato" w:cstheme="minorHAnsi"/>
                <w:b/>
                <w:bCs/>
              </w:rPr>
              <w:t>GI Pipe (3/4) (Ladder 2m) (40cm *5 Pala)</w:t>
            </w:r>
          </w:p>
        </w:tc>
        <w:tc>
          <w:tcPr>
            <w:tcW w:w="923" w:type="dxa"/>
            <w:noWrap/>
            <w:hideMark/>
          </w:tcPr>
          <w:p w14:paraId="31DE9AC9" w14:textId="77777777" w:rsidR="00E90DF7" w:rsidRPr="00E90DF7" w:rsidRDefault="00E90DF7" w:rsidP="00E90DF7">
            <w:pPr>
              <w:jc w:val="center"/>
              <w:rPr>
                <w:rFonts w:ascii="Lato" w:hAnsi="Lato" w:cstheme="minorHAnsi"/>
                <w:b/>
                <w:bCs/>
              </w:rPr>
            </w:pPr>
            <w:r w:rsidRPr="00E90DF7">
              <w:rPr>
                <w:rFonts w:ascii="Lato" w:hAnsi="Lato" w:cstheme="minorHAnsi"/>
                <w:b/>
                <w:bCs/>
                <w:rtl/>
              </w:rPr>
              <w:t>6</w:t>
            </w:r>
          </w:p>
        </w:tc>
        <w:tc>
          <w:tcPr>
            <w:tcW w:w="925" w:type="dxa"/>
            <w:noWrap/>
            <w:hideMark/>
          </w:tcPr>
          <w:p w14:paraId="43E4E371"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07466872" w14:textId="77777777" w:rsidTr="00EA1E8F">
        <w:trPr>
          <w:trHeight w:val="244"/>
        </w:trPr>
        <w:tc>
          <w:tcPr>
            <w:tcW w:w="685" w:type="dxa"/>
            <w:noWrap/>
            <w:hideMark/>
          </w:tcPr>
          <w:p w14:paraId="06DE6C70" w14:textId="77777777" w:rsidR="00E90DF7" w:rsidRPr="00E90DF7" w:rsidRDefault="00E90DF7" w:rsidP="00E90DF7">
            <w:pPr>
              <w:jc w:val="center"/>
              <w:rPr>
                <w:rFonts w:ascii="Lato" w:hAnsi="Lato" w:cstheme="minorHAnsi"/>
                <w:b/>
                <w:bCs/>
                <w:rtl/>
              </w:rPr>
            </w:pPr>
            <w:r w:rsidRPr="00E90DF7">
              <w:rPr>
                <w:rFonts w:ascii="Lato" w:hAnsi="Lato" w:cstheme="minorHAnsi"/>
                <w:b/>
                <w:bCs/>
              </w:rPr>
              <w:t>5</w:t>
            </w:r>
          </w:p>
        </w:tc>
        <w:tc>
          <w:tcPr>
            <w:tcW w:w="7392" w:type="dxa"/>
            <w:noWrap/>
            <w:hideMark/>
          </w:tcPr>
          <w:p w14:paraId="1DF2ADD3" w14:textId="77777777" w:rsidR="00E90DF7" w:rsidRPr="00E90DF7" w:rsidRDefault="00E90DF7" w:rsidP="00E90DF7">
            <w:pPr>
              <w:jc w:val="center"/>
              <w:rPr>
                <w:rFonts w:ascii="Lato" w:hAnsi="Lato" w:cstheme="minorHAnsi"/>
                <w:b/>
                <w:bCs/>
              </w:rPr>
            </w:pPr>
            <w:r w:rsidRPr="00E90DF7">
              <w:rPr>
                <w:rFonts w:ascii="Lato" w:hAnsi="Lato" w:cstheme="minorHAnsi"/>
                <w:b/>
                <w:bCs/>
              </w:rPr>
              <w:t>Foundation for stands (40x40x40)</w:t>
            </w:r>
          </w:p>
        </w:tc>
        <w:tc>
          <w:tcPr>
            <w:tcW w:w="923" w:type="dxa"/>
            <w:noWrap/>
            <w:hideMark/>
          </w:tcPr>
          <w:p w14:paraId="020346C8" w14:textId="77777777" w:rsidR="00E90DF7" w:rsidRPr="00E90DF7" w:rsidRDefault="00E90DF7" w:rsidP="00E90DF7">
            <w:pPr>
              <w:jc w:val="center"/>
              <w:rPr>
                <w:rFonts w:ascii="Lato" w:hAnsi="Lato" w:cstheme="minorHAnsi"/>
                <w:b/>
                <w:bCs/>
              </w:rPr>
            </w:pPr>
            <w:r w:rsidRPr="00E90DF7">
              <w:rPr>
                <w:rFonts w:ascii="Lato" w:hAnsi="Lato" w:cstheme="minorHAnsi"/>
                <w:b/>
                <w:bCs/>
                <w:rtl/>
              </w:rPr>
              <w:t>4</w:t>
            </w:r>
          </w:p>
        </w:tc>
        <w:tc>
          <w:tcPr>
            <w:tcW w:w="925" w:type="dxa"/>
            <w:noWrap/>
            <w:hideMark/>
          </w:tcPr>
          <w:p w14:paraId="52BF12F0"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7C7C6D04" w14:textId="77777777" w:rsidTr="00EA1E8F">
        <w:trPr>
          <w:trHeight w:val="244"/>
        </w:trPr>
        <w:tc>
          <w:tcPr>
            <w:tcW w:w="685" w:type="dxa"/>
            <w:noWrap/>
            <w:hideMark/>
          </w:tcPr>
          <w:p w14:paraId="33218D12" w14:textId="77777777" w:rsidR="00E90DF7" w:rsidRPr="00E90DF7" w:rsidRDefault="00E90DF7" w:rsidP="00E90DF7">
            <w:pPr>
              <w:jc w:val="center"/>
              <w:rPr>
                <w:rFonts w:ascii="Lato" w:hAnsi="Lato" w:cstheme="minorHAnsi"/>
                <w:b/>
                <w:bCs/>
                <w:rtl/>
              </w:rPr>
            </w:pPr>
            <w:r w:rsidRPr="00E90DF7">
              <w:rPr>
                <w:rFonts w:ascii="Lato" w:hAnsi="Lato" w:cstheme="minorHAnsi"/>
                <w:b/>
                <w:bCs/>
              </w:rPr>
              <w:lastRenderedPageBreak/>
              <w:t>6</w:t>
            </w:r>
          </w:p>
        </w:tc>
        <w:tc>
          <w:tcPr>
            <w:tcW w:w="7392" w:type="dxa"/>
            <w:noWrap/>
            <w:hideMark/>
          </w:tcPr>
          <w:p w14:paraId="292DB319" w14:textId="77777777" w:rsidR="00E90DF7" w:rsidRPr="00E90DF7" w:rsidRDefault="00E90DF7" w:rsidP="00E90DF7">
            <w:pPr>
              <w:jc w:val="center"/>
              <w:rPr>
                <w:rFonts w:ascii="Lato" w:hAnsi="Lato" w:cstheme="minorHAnsi"/>
                <w:b/>
                <w:bCs/>
              </w:rPr>
            </w:pPr>
            <w:r w:rsidRPr="00E90DF7">
              <w:rPr>
                <w:rFonts w:ascii="Lato" w:hAnsi="Lato" w:cstheme="minorHAnsi"/>
                <w:b/>
                <w:bCs/>
              </w:rPr>
              <w:t>Bolt and nut (5cm) range 22</w:t>
            </w:r>
          </w:p>
        </w:tc>
        <w:tc>
          <w:tcPr>
            <w:tcW w:w="923" w:type="dxa"/>
            <w:noWrap/>
            <w:hideMark/>
          </w:tcPr>
          <w:p w14:paraId="593C8B77" w14:textId="77777777" w:rsidR="00E90DF7" w:rsidRPr="00E90DF7" w:rsidRDefault="00E90DF7" w:rsidP="00E90DF7">
            <w:pPr>
              <w:jc w:val="center"/>
              <w:rPr>
                <w:rFonts w:ascii="Lato" w:hAnsi="Lato" w:cstheme="minorHAnsi"/>
                <w:b/>
                <w:bCs/>
              </w:rPr>
            </w:pPr>
            <w:r w:rsidRPr="00E90DF7">
              <w:rPr>
                <w:rFonts w:ascii="Lato" w:hAnsi="Lato" w:cstheme="minorHAnsi"/>
                <w:b/>
                <w:bCs/>
                <w:rtl/>
              </w:rPr>
              <w:t>4</w:t>
            </w:r>
          </w:p>
        </w:tc>
        <w:tc>
          <w:tcPr>
            <w:tcW w:w="925" w:type="dxa"/>
            <w:noWrap/>
            <w:hideMark/>
          </w:tcPr>
          <w:p w14:paraId="02BF35B7"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0C0FE616" w14:textId="77777777" w:rsidTr="00EA1E8F">
        <w:trPr>
          <w:trHeight w:val="244"/>
        </w:trPr>
        <w:tc>
          <w:tcPr>
            <w:tcW w:w="685" w:type="dxa"/>
            <w:noWrap/>
            <w:hideMark/>
          </w:tcPr>
          <w:p w14:paraId="4C6F33DB" w14:textId="77777777" w:rsidR="00E90DF7" w:rsidRPr="00E90DF7" w:rsidRDefault="00E90DF7" w:rsidP="00E90DF7">
            <w:pPr>
              <w:jc w:val="center"/>
              <w:rPr>
                <w:rFonts w:ascii="Lato" w:hAnsi="Lato" w:cstheme="minorHAnsi"/>
                <w:b/>
                <w:bCs/>
                <w:rtl/>
              </w:rPr>
            </w:pPr>
            <w:r w:rsidRPr="00E90DF7">
              <w:rPr>
                <w:rFonts w:ascii="Lato" w:hAnsi="Lato" w:cstheme="minorHAnsi"/>
                <w:b/>
                <w:bCs/>
              </w:rPr>
              <w:t>7</w:t>
            </w:r>
          </w:p>
        </w:tc>
        <w:tc>
          <w:tcPr>
            <w:tcW w:w="7392" w:type="dxa"/>
            <w:noWrap/>
            <w:hideMark/>
          </w:tcPr>
          <w:p w14:paraId="61253DA3" w14:textId="77777777" w:rsidR="00E90DF7" w:rsidRPr="00E90DF7" w:rsidRDefault="00E90DF7" w:rsidP="00E90DF7">
            <w:pPr>
              <w:jc w:val="center"/>
              <w:rPr>
                <w:rFonts w:ascii="Lato" w:hAnsi="Lato" w:cstheme="minorHAnsi"/>
                <w:b/>
                <w:bCs/>
              </w:rPr>
            </w:pPr>
            <w:r w:rsidRPr="00E90DF7">
              <w:rPr>
                <w:rFonts w:ascii="Lato" w:hAnsi="Lato" w:cstheme="minorHAnsi"/>
                <w:b/>
                <w:bCs/>
              </w:rPr>
              <w:t xml:space="preserve">Water Tank (container 2mm thickness) </w:t>
            </w:r>
            <w:r w:rsidRPr="00E90DF7">
              <w:rPr>
                <w:rFonts w:ascii="Lato" w:hAnsi="Lato" w:cstheme="minorHAnsi"/>
                <w:b/>
                <w:bCs/>
                <w:rtl/>
              </w:rPr>
              <w:t xml:space="preserve">پلاستیکی </w:t>
            </w:r>
            <w:r w:rsidRPr="00E90DF7">
              <w:rPr>
                <w:rFonts w:ascii="Lato" w:hAnsi="Lato" w:cstheme="minorHAnsi"/>
                <w:b/>
                <w:bCs/>
                <w:rtl/>
                <w:lang w:bidi="fa-IR"/>
              </w:rPr>
              <w:t>۵۰۰</w:t>
            </w:r>
            <w:r w:rsidRPr="00E90DF7">
              <w:rPr>
                <w:rFonts w:ascii="Lato" w:hAnsi="Lato" w:cstheme="minorHAnsi"/>
                <w:b/>
                <w:bCs/>
                <w:rtl/>
              </w:rPr>
              <w:t xml:space="preserve"> لیتره سه پوشه سفیدرنگ</w:t>
            </w:r>
          </w:p>
        </w:tc>
        <w:tc>
          <w:tcPr>
            <w:tcW w:w="923" w:type="dxa"/>
            <w:noWrap/>
            <w:hideMark/>
          </w:tcPr>
          <w:p w14:paraId="6CBA7153" w14:textId="77777777" w:rsidR="00E90DF7" w:rsidRPr="00E90DF7" w:rsidRDefault="00E90DF7" w:rsidP="00E90DF7">
            <w:pPr>
              <w:jc w:val="center"/>
              <w:rPr>
                <w:rFonts w:ascii="Lato" w:hAnsi="Lato" w:cstheme="minorHAnsi"/>
                <w:b/>
                <w:bCs/>
              </w:rPr>
            </w:pPr>
            <w:r w:rsidRPr="00E90DF7">
              <w:rPr>
                <w:rFonts w:ascii="Lato" w:hAnsi="Lato" w:cstheme="minorHAnsi"/>
                <w:b/>
                <w:bCs/>
                <w:rtl/>
              </w:rPr>
              <w:t>1</w:t>
            </w:r>
          </w:p>
        </w:tc>
        <w:tc>
          <w:tcPr>
            <w:tcW w:w="925" w:type="dxa"/>
            <w:noWrap/>
            <w:hideMark/>
          </w:tcPr>
          <w:p w14:paraId="479A788F"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57406F3A" w14:textId="77777777" w:rsidTr="00EA1E8F">
        <w:trPr>
          <w:trHeight w:val="244"/>
        </w:trPr>
        <w:tc>
          <w:tcPr>
            <w:tcW w:w="685" w:type="dxa"/>
            <w:noWrap/>
            <w:hideMark/>
          </w:tcPr>
          <w:p w14:paraId="58FA8F31" w14:textId="77777777" w:rsidR="00E90DF7" w:rsidRPr="00E90DF7" w:rsidRDefault="00E90DF7" w:rsidP="00E90DF7">
            <w:pPr>
              <w:jc w:val="center"/>
              <w:rPr>
                <w:rFonts w:ascii="Lato" w:hAnsi="Lato" w:cstheme="minorHAnsi"/>
                <w:b/>
                <w:bCs/>
                <w:rtl/>
              </w:rPr>
            </w:pPr>
            <w:r w:rsidRPr="00E90DF7">
              <w:rPr>
                <w:rFonts w:ascii="Lato" w:hAnsi="Lato" w:cstheme="minorHAnsi"/>
                <w:b/>
                <w:bCs/>
              </w:rPr>
              <w:t>8</w:t>
            </w:r>
          </w:p>
        </w:tc>
        <w:tc>
          <w:tcPr>
            <w:tcW w:w="7392" w:type="dxa"/>
            <w:noWrap/>
            <w:hideMark/>
          </w:tcPr>
          <w:p w14:paraId="1F54234B" w14:textId="3E7F177F" w:rsidR="00E90DF7" w:rsidRPr="00E90DF7" w:rsidRDefault="00E90DF7" w:rsidP="00E90DF7">
            <w:pPr>
              <w:jc w:val="center"/>
              <w:rPr>
                <w:rFonts w:ascii="Lato" w:hAnsi="Lato" w:cstheme="minorHAnsi"/>
                <w:b/>
                <w:bCs/>
              </w:rPr>
            </w:pPr>
            <w:r w:rsidRPr="00E90DF7">
              <w:rPr>
                <w:rFonts w:ascii="Lato" w:hAnsi="Lato" w:cstheme="minorHAnsi"/>
                <w:b/>
                <w:bCs/>
              </w:rPr>
              <w:t xml:space="preserve">Plastic Pipe (polyethylene pipe 1 </w:t>
            </w:r>
            <w:r w:rsidR="00FB0CD4" w:rsidRPr="00E90DF7">
              <w:rPr>
                <w:rFonts w:ascii="Lato" w:hAnsi="Lato" w:cstheme="minorHAnsi"/>
                <w:b/>
                <w:bCs/>
              </w:rPr>
              <w:t>inch)</w:t>
            </w:r>
            <w:r w:rsidRPr="00E90DF7">
              <w:rPr>
                <w:rFonts w:ascii="Lato" w:hAnsi="Lato" w:cstheme="minorHAnsi"/>
                <w:b/>
                <w:bCs/>
              </w:rPr>
              <w:t xml:space="preserve"> 16 war</w:t>
            </w:r>
          </w:p>
        </w:tc>
        <w:tc>
          <w:tcPr>
            <w:tcW w:w="923" w:type="dxa"/>
            <w:noWrap/>
            <w:hideMark/>
          </w:tcPr>
          <w:p w14:paraId="79DABB93" w14:textId="77777777" w:rsidR="00E90DF7" w:rsidRPr="00E90DF7" w:rsidRDefault="00E90DF7" w:rsidP="00E90DF7">
            <w:pPr>
              <w:jc w:val="center"/>
              <w:rPr>
                <w:rFonts w:ascii="Lato" w:hAnsi="Lato" w:cstheme="minorHAnsi"/>
                <w:b/>
                <w:bCs/>
              </w:rPr>
            </w:pPr>
            <w:r w:rsidRPr="00E90DF7">
              <w:rPr>
                <w:rFonts w:ascii="Lato" w:hAnsi="Lato" w:cstheme="minorHAnsi"/>
                <w:b/>
                <w:bCs/>
                <w:rtl/>
              </w:rPr>
              <w:t>20</w:t>
            </w:r>
          </w:p>
        </w:tc>
        <w:tc>
          <w:tcPr>
            <w:tcW w:w="925" w:type="dxa"/>
            <w:noWrap/>
            <w:hideMark/>
          </w:tcPr>
          <w:p w14:paraId="575AF39B"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4BC24A1C" w14:textId="77777777" w:rsidTr="00EA1E8F">
        <w:trPr>
          <w:trHeight w:val="244"/>
        </w:trPr>
        <w:tc>
          <w:tcPr>
            <w:tcW w:w="685" w:type="dxa"/>
            <w:noWrap/>
            <w:hideMark/>
          </w:tcPr>
          <w:p w14:paraId="5DF7EFD1" w14:textId="77777777" w:rsidR="00E90DF7" w:rsidRPr="00E90DF7" w:rsidRDefault="00E90DF7" w:rsidP="00E90DF7">
            <w:pPr>
              <w:jc w:val="center"/>
              <w:rPr>
                <w:rFonts w:ascii="Lato" w:hAnsi="Lato" w:cstheme="minorHAnsi"/>
                <w:b/>
                <w:bCs/>
                <w:rtl/>
              </w:rPr>
            </w:pPr>
            <w:r w:rsidRPr="00E90DF7">
              <w:rPr>
                <w:rFonts w:ascii="Lato" w:hAnsi="Lato" w:cstheme="minorHAnsi"/>
                <w:b/>
                <w:bCs/>
              </w:rPr>
              <w:t>9</w:t>
            </w:r>
          </w:p>
        </w:tc>
        <w:tc>
          <w:tcPr>
            <w:tcW w:w="7392" w:type="dxa"/>
            <w:noWrap/>
            <w:hideMark/>
          </w:tcPr>
          <w:p w14:paraId="0BB80669" w14:textId="77777777" w:rsidR="00E90DF7" w:rsidRPr="00E90DF7" w:rsidRDefault="00E90DF7" w:rsidP="00E90DF7">
            <w:pPr>
              <w:jc w:val="center"/>
              <w:rPr>
                <w:rFonts w:ascii="Lato" w:hAnsi="Lato" w:cstheme="minorHAnsi"/>
                <w:b/>
                <w:bCs/>
              </w:rPr>
            </w:pPr>
            <w:r w:rsidRPr="00E90DF7">
              <w:rPr>
                <w:rFonts w:ascii="Lato" w:hAnsi="Lato" w:cstheme="minorHAnsi"/>
                <w:b/>
                <w:bCs/>
              </w:rPr>
              <w:t>Filter (1 inch)</w:t>
            </w:r>
          </w:p>
        </w:tc>
        <w:tc>
          <w:tcPr>
            <w:tcW w:w="923" w:type="dxa"/>
            <w:noWrap/>
            <w:hideMark/>
          </w:tcPr>
          <w:p w14:paraId="2DDAA9AF" w14:textId="77777777" w:rsidR="00E90DF7" w:rsidRPr="00E90DF7" w:rsidRDefault="00E90DF7" w:rsidP="00E90DF7">
            <w:pPr>
              <w:jc w:val="center"/>
              <w:rPr>
                <w:rFonts w:ascii="Lato" w:hAnsi="Lato" w:cstheme="minorHAnsi"/>
                <w:b/>
                <w:bCs/>
              </w:rPr>
            </w:pPr>
            <w:r w:rsidRPr="00E90DF7">
              <w:rPr>
                <w:rFonts w:ascii="Lato" w:hAnsi="Lato" w:cstheme="minorHAnsi"/>
                <w:b/>
                <w:bCs/>
                <w:rtl/>
              </w:rPr>
              <w:t>1</w:t>
            </w:r>
          </w:p>
        </w:tc>
        <w:tc>
          <w:tcPr>
            <w:tcW w:w="925" w:type="dxa"/>
            <w:noWrap/>
            <w:hideMark/>
          </w:tcPr>
          <w:p w14:paraId="38AC799D"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0EDEED12" w14:textId="77777777" w:rsidTr="00EA1E8F">
        <w:trPr>
          <w:trHeight w:val="244"/>
        </w:trPr>
        <w:tc>
          <w:tcPr>
            <w:tcW w:w="685" w:type="dxa"/>
            <w:noWrap/>
            <w:hideMark/>
          </w:tcPr>
          <w:p w14:paraId="77A1F859" w14:textId="77777777" w:rsidR="00E90DF7" w:rsidRPr="00E90DF7" w:rsidRDefault="00E90DF7" w:rsidP="00E90DF7">
            <w:pPr>
              <w:jc w:val="center"/>
              <w:rPr>
                <w:rFonts w:ascii="Lato" w:hAnsi="Lato" w:cstheme="minorHAnsi"/>
                <w:b/>
                <w:bCs/>
                <w:rtl/>
              </w:rPr>
            </w:pPr>
            <w:r w:rsidRPr="00E90DF7">
              <w:rPr>
                <w:rFonts w:ascii="Lato" w:hAnsi="Lato" w:cstheme="minorHAnsi"/>
                <w:b/>
                <w:bCs/>
              </w:rPr>
              <w:t>10</w:t>
            </w:r>
          </w:p>
        </w:tc>
        <w:tc>
          <w:tcPr>
            <w:tcW w:w="7392" w:type="dxa"/>
            <w:noWrap/>
            <w:hideMark/>
          </w:tcPr>
          <w:p w14:paraId="1BC168EB" w14:textId="77777777" w:rsidR="00E90DF7" w:rsidRPr="00E90DF7" w:rsidRDefault="00E90DF7" w:rsidP="00E90DF7">
            <w:pPr>
              <w:jc w:val="center"/>
              <w:rPr>
                <w:rFonts w:ascii="Lato" w:hAnsi="Lato" w:cstheme="minorHAnsi"/>
                <w:b/>
                <w:bCs/>
              </w:rPr>
            </w:pPr>
            <w:r w:rsidRPr="00E90DF7">
              <w:rPr>
                <w:rFonts w:ascii="Lato" w:hAnsi="Lato" w:cstheme="minorHAnsi"/>
                <w:b/>
                <w:bCs/>
              </w:rPr>
              <w:t>Saidal clamp plastic</w:t>
            </w:r>
          </w:p>
        </w:tc>
        <w:tc>
          <w:tcPr>
            <w:tcW w:w="923" w:type="dxa"/>
            <w:noWrap/>
            <w:hideMark/>
          </w:tcPr>
          <w:p w14:paraId="65E2B924" w14:textId="77777777" w:rsidR="00E90DF7" w:rsidRPr="00E90DF7" w:rsidRDefault="00E90DF7" w:rsidP="00E90DF7">
            <w:pPr>
              <w:jc w:val="center"/>
              <w:rPr>
                <w:rFonts w:ascii="Lato" w:hAnsi="Lato" w:cstheme="minorHAnsi"/>
                <w:b/>
                <w:bCs/>
              </w:rPr>
            </w:pPr>
            <w:r w:rsidRPr="00E90DF7">
              <w:rPr>
                <w:rFonts w:ascii="Lato" w:hAnsi="Lato" w:cstheme="minorHAnsi"/>
                <w:b/>
                <w:bCs/>
                <w:rtl/>
              </w:rPr>
              <w:t>8</w:t>
            </w:r>
          </w:p>
        </w:tc>
        <w:tc>
          <w:tcPr>
            <w:tcW w:w="925" w:type="dxa"/>
            <w:noWrap/>
            <w:hideMark/>
          </w:tcPr>
          <w:p w14:paraId="45E575A4"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795E8DBE" w14:textId="77777777" w:rsidTr="00EA1E8F">
        <w:trPr>
          <w:trHeight w:val="244"/>
        </w:trPr>
        <w:tc>
          <w:tcPr>
            <w:tcW w:w="685" w:type="dxa"/>
            <w:noWrap/>
            <w:hideMark/>
          </w:tcPr>
          <w:p w14:paraId="193992E0" w14:textId="77777777" w:rsidR="00E90DF7" w:rsidRPr="00E90DF7" w:rsidRDefault="00E90DF7" w:rsidP="00E90DF7">
            <w:pPr>
              <w:jc w:val="center"/>
              <w:rPr>
                <w:rFonts w:ascii="Lato" w:hAnsi="Lato" w:cstheme="minorHAnsi"/>
                <w:b/>
                <w:bCs/>
                <w:rtl/>
              </w:rPr>
            </w:pPr>
            <w:r w:rsidRPr="00E90DF7">
              <w:rPr>
                <w:rFonts w:ascii="Lato" w:hAnsi="Lato" w:cstheme="minorHAnsi"/>
                <w:b/>
                <w:bCs/>
              </w:rPr>
              <w:t>11</w:t>
            </w:r>
          </w:p>
        </w:tc>
        <w:tc>
          <w:tcPr>
            <w:tcW w:w="7392" w:type="dxa"/>
            <w:noWrap/>
            <w:hideMark/>
          </w:tcPr>
          <w:p w14:paraId="50C44BDA" w14:textId="77777777" w:rsidR="00E90DF7" w:rsidRPr="00E90DF7" w:rsidRDefault="00E90DF7" w:rsidP="00E90DF7">
            <w:pPr>
              <w:jc w:val="center"/>
              <w:rPr>
                <w:rFonts w:ascii="Lato" w:hAnsi="Lato" w:cstheme="minorHAnsi"/>
                <w:b/>
                <w:bCs/>
              </w:rPr>
            </w:pPr>
            <w:r w:rsidRPr="00E90DF7">
              <w:rPr>
                <w:rFonts w:ascii="Lato" w:hAnsi="Lato" w:cstheme="minorHAnsi"/>
                <w:b/>
                <w:bCs/>
              </w:rPr>
              <w:t>Valves</w:t>
            </w:r>
          </w:p>
        </w:tc>
        <w:tc>
          <w:tcPr>
            <w:tcW w:w="923" w:type="dxa"/>
            <w:noWrap/>
            <w:hideMark/>
          </w:tcPr>
          <w:p w14:paraId="159ED80B" w14:textId="77777777" w:rsidR="00E90DF7" w:rsidRPr="00E90DF7" w:rsidRDefault="00E90DF7" w:rsidP="00E90DF7">
            <w:pPr>
              <w:jc w:val="center"/>
              <w:rPr>
                <w:rFonts w:ascii="Lato" w:hAnsi="Lato" w:cstheme="minorHAnsi"/>
                <w:b/>
                <w:bCs/>
              </w:rPr>
            </w:pPr>
            <w:r w:rsidRPr="00E90DF7">
              <w:rPr>
                <w:rFonts w:ascii="Lato" w:hAnsi="Lato" w:cstheme="minorHAnsi"/>
                <w:b/>
                <w:bCs/>
                <w:rtl/>
              </w:rPr>
              <w:t>8</w:t>
            </w:r>
          </w:p>
        </w:tc>
        <w:tc>
          <w:tcPr>
            <w:tcW w:w="925" w:type="dxa"/>
            <w:noWrap/>
            <w:hideMark/>
          </w:tcPr>
          <w:p w14:paraId="09D2DC6A"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60A0738F" w14:textId="77777777" w:rsidTr="00EA1E8F">
        <w:trPr>
          <w:trHeight w:val="244"/>
        </w:trPr>
        <w:tc>
          <w:tcPr>
            <w:tcW w:w="685" w:type="dxa"/>
            <w:noWrap/>
            <w:hideMark/>
          </w:tcPr>
          <w:p w14:paraId="3B70BDEA" w14:textId="77777777" w:rsidR="00E90DF7" w:rsidRPr="00E90DF7" w:rsidRDefault="00E90DF7" w:rsidP="00E90DF7">
            <w:pPr>
              <w:jc w:val="center"/>
              <w:rPr>
                <w:rFonts w:ascii="Lato" w:hAnsi="Lato" w:cstheme="minorHAnsi"/>
                <w:b/>
                <w:bCs/>
                <w:rtl/>
              </w:rPr>
            </w:pPr>
            <w:r w:rsidRPr="00E90DF7">
              <w:rPr>
                <w:rFonts w:ascii="Lato" w:hAnsi="Lato" w:cstheme="minorHAnsi"/>
                <w:b/>
                <w:bCs/>
              </w:rPr>
              <w:t>12</w:t>
            </w:r>
          </w:p>
        </w:tc>
        <w:tc>
          <w:tcPr>
            <w:tcW w:w="7392" w:type="dxa"/>
            <w:noWrap/>
            <w:hideMark/>
          </w:tcPr>
          <w:p w14:paraId="6F3298A4" w14:textId="77777777" w:rsidR="00E90DF7" w:rsidRPr="00E90DF7" w:rsidRDefault="00E90DF7" w:rsidP="00E90DF7">
            <w:pPr>
              <w:jc w:val="center"/>
              <w:rPr>
                <w:rFonts w:ascii="Lato" w:hAnsi="Lato" w:cstheme="minorHAnsi"/>
                <w:b/>
                <w:bCs/>
              </w:rPr>
            </w:pPr>
            <w:r w:rsidRPr="00E90DF7">
              <w:rPr>
                <w:rFonts w:ascii="Lato" w:hAnsi="Lato" w:cstheme="minorHAnsi"/>
                <w:b/>
                <w:bCs/>
              </w:rPr>
              <w:t xml:space="preserve">Endcap </w:t>
            </w:r>
          </w:p>
        </w:tc>
        <w:tc>
          <w:tcPr>
            <w:tcW w:w="923" w:type="dxa"/>
            <w:noWrap/>
            <w:hideMark/>
          </w:tcPr>
          <w:p w14:paraId="0316B53B" w14:textId="77777777" w:rsidR="00E90DF7" w:rsidRPr="00E90DF7" w:rsidRDefault="00E90DF7" w:rsidP="00E90DF7">
            <w:pPr>
              <w:jc w:val="center"/>
              <w:rPr>
                <w:rFonts w:ascii="Lato" w:hAnsi="Lato" w:cstheme="minorHAnsi"/>
                <w:b/>
                <w:bCs/>
              </w:rPr>
            </w:pPr>
            <w:r w:rsidRPr="00E90DF7">
              <w:rPr>
                <w:rFonts w:ascii="Lato" w:hAnsi="Lato" w:cstheme="minorHAnsi"/>
                <w:b/>
                <w:bCs/>
                <w:rtl/>
              </w:rPr>
              <w:t>1</w:t>
            </w:r>
          </w:p>
        </w:tc>
        <w:tc>
          <w:tcPr>
            <w:tcW w:w="925" w:type="dxa"/>
            <w:noWrap/>
            <w:hideMark/>
          </w:tcPr>
          <w:p w14:paraId="19335068" w14:textId="77777777" w:rsidR="00E90DF7" w:rsidRPr="00E90DF7" w:rsidRDefault="00E90DF7" w:rsidP="00E90DF7">
            <w:pPr>
              <w:jc w:val="center"/>
              <w:rPr>
                <w:rFonts w:ascii="Lato" w:hAnsi="Lato" w:cstheme="minorHAnsi"/>
                <w:b/>
                <w:bCs/>
                <w:rtl/>
              </w:rPr>
            </w:pPr>
            <w:r w:rsidRPr="00E90DF7">
              <w:rPr>
                <w:rFonts w:ascii="Lato" w:hAnsi="Lato" w:cstheme="minorHAnsi"/>
                <w:b/>
                <w:bCs/>
              </w:rPr>
              <w:t>Kg</w:t>
            </w:r>
          </w:p>
        </w:tc>
      </w:tr>
      <w:tr w:rsidR="00EA1E8F" w:rsidRPr="00E90DF7" w14:paraId="374F11A0" w14:textId="77777777" w:rsidTr="00EA1E8F">
        <w:trPr>
          <w:trHeight w:val="244"/>
        </w:trPr>
        <w:tc>
          <w:tcPr>
            <w:tcW w:w="685" w:type="dxa"/>
            <w:noWrap/>
            <w:hideMark/>
          </w:tcPr>
          <w:p w14:paraId="067E1443" w14:textId="77777777" w:rsidR="00E90DF7" w:rsidRPr="00E90DF7" w:rsidRDefault="00E90DF7" w:rsidP="00E90DF7">
            <w:pPr>
              <w:jc w:val="center"/>
              <w:rPr>
                <w:rFonts w:ascii="Lato" w:hAnsi="Lato" w:cstheme="minorHAnsi"/>
                <w:b/>
                <w:bCs/>
                <w:rtl/>
              </w:rPr>
            </w:pPr>
            <w:r w:rsidRPr="00E90DF7">
              <w:rPr>
                <w:rFonts w:ascii="Lato" w:hAnsi="Lato" w:cstheme="minorHAnsi"/>
                <w:b/>
                <w:bCs/>
              </w:rPr>
              <w:t>13</w:t>
            </w:r>
          </w:p>
        </w:tc>
        <w:tc>
          <w:tcPr>
            <w:tcW w:w="7392" w:type="dxa"/>
            <w:noWrap/>
            <w:hideMark/>
          </w:tcPr>
          <w:p w14:paraId="2DDC039E" w14:textId="77777777" w:rsidR="00E90DF7" w:rsidRPr="00E90DF7" w:rsidRDefault="00E90DF7" w:rsidP="00E90DF7">
            <w:pPr>
              <w:jc w:val="center"/>
              <w:rPr>
                <w:rFonts w:ascii="Lato" w:hAnsi="Lato" w:cstheme="minorHAnsi"/>
                <w:b/>
                <w:bCs/>
              </w:rPr>
            </w:pPr>
            <w:r w:rsidRPr="00E90DF7">
              <w:rPr>
                <w:rFonts w:ascii="Lato" w:hAnsi="Lato" w:cstheme="minorHAnsi"/>
                <w:b/>
                <w:bCs/>
              </w:rPr>
              <w:t xml:space="preserve">Elbow Connector (1 inch) </w:t>
            </w:r>
            <w:r w:rsidRPr="00E90DF7">
              <w:rPr>
                <w:rFonts w:ascii="Lato" w:hAnsi="Lato" w:cstheme="minorHAnsi"/>
                <w:b/>
                <w:bCs/>
                <w:rtl/>
              </w:rPr>
              <w:t>زانو خم</w:t>
            </w:r>
          </w:p>
        </w:tc>
        <w:tc>
          <w:tcPr>
            <w:tcW w:w="923" w:type="dxa"/>
            <w:noWrap/>
            <w:hideMark/>
          </w:tcPr>
          <w:p w14:paraId="6C837D7E" w14:textId="77777777" w:rsidR="00E90DF7" w:rsidRPr="00E90DF7" w:rsidRDefault="00E90DF7" w:rsidP="00E90DF7">
            <w:pPr>
              <w:jc w:val="center"/>
              <w:rPr>
                <w:rFonts w:ascii="Lato" w:hAnsi="Lato" w:cstheme="minorHAnsi"/>
                <w:b/>
                <w:bCs/>
              </w:rPr>
            </w:pPr>
            <w:r w:rsidRPr="00E90DF7">
              <w:rPr>
                <w:rFonts w:ascii="Lato" w:hAnsi="Lato" w:cstheme="minorHAnsi"/>
                <w:b/>
                <w:bCs/>
                <w:rtl/>
              </w:rPr>
              <w:t>4</w:t>
            </w:r>
          </w:p>
        </w:tc>
        <w:tc>
          <w:tcPr>
            <w:tcW w:w="925" w:type="dxa"/>
            <w:noWrap/>
            <w:hideMark/>
          </w:tcPr>
          <w:p w14:paraId="0B72345A" w14:textId="77777777" w:rsidR="00E90DF7" w:rsidRPr="00E90DF7" w:rsidRDefault="00E90DF7" w:rsidP="00E90DF7">
            <w:pPr>
              <w:jc w:val="center"/>
              <w:rPr>
                <w:rFonts w:ascii="Lato" w:hAnsi="Lato" w:cstheme="minorHAnsi"/>
                <w:b/>
                <w:bCs/>
                <w:rtl/>
              </w:rPr>
            </w:pPr>
            <w:r w:rsidRPr="00E90DF7">
              <w:rPr>
                <w:rFonts w:ascii="Lato" w:hAnsi="Lato" w:cstheme="minorHAnsi"/>
                <w:b/>
                <w:bCs/>
              </w:rPr>
              <w:t>Kg</w:t>
            </w:r>
          </w:p>
        </w:tc>
      </w:tr>
      <w:tr w:rsidR="00EA1E8F" w:rsidRPr="00E90DF7" w14:paraId="56FB78F6" w14:textId="77777777" w:rsidTr="00EA1E8F">
        <w:trPr>
          <w:trHeight w:val="244"/>
        </w:trPr>
        <w:tc>
          <w:tcPr>
            <w:tcW w:w="685" w:type="dxa"/>
            <w:noWrap/>
            <w:hideMark/>
          </w:tcPr>
          <w:p w14:paraId="6F63F20D" w14:textId="77777777" w:rsidR="00E90DF7" w:rsidRPr="00E90DF7" w:rsidRDefault="00E90DF7" w:rsidP="00E90DF7">
            <w:pPr>
              <w:jc w:val="center"/>
              <w:rPr>
                <w:rFonts w:ascii="Lato" w:hAnsi="Lato" w:cstheme="minorHAnsi"/>
                <w:b/>
                <w:bCs/>
                <w:rtl/>
              </w:rPr>
            </w:pPr>
            <w:r w:rsidRPr="00E90DF7">
              <w:rPr>
                <w:rFonts w:ascii="Lato" w:hAnsi="Lato" w:cstheme="minorHAnsi"/>
                <w:b/>
                <w:bCs/>
              </w:rPr>
              <w:t>14</w:t>
            </w:r>
          </w:p>
        </w:tc>
        <w:tc>
          <w:tcPr>
            <w:tcW w:w="7392" w:type="dxa"/>
            <w:noWrap/>
            <w:hideMark/>
          </w:tcPr>
          <w:p w14:paraId="6849CF23" w14:textId="77777777" w:rsidR="00E90DF7" w:rsidRPr="00E90DF7" w:rsidRDefault="00E90DF7" w:rsidP="00E90DF7">
            <w:pPr>
              <w:jc w:val="center"/>
              <w:rPr>
                <w:rFonts w:ascii="Lato" w:hAnsi="Lato" w:cstheme="minorHAnsi"/>
                <w:b/>
                <w:bCs/>
              </w:rPr>
            </w:pPr>
            <w:r w:rsidRPr="00E90DF7">
              <w:rPr>
                <w:rFonts w:ascii="Lato" w:hAnsi="Lato" w:cstheme="minorHAnsi"/>
                <w:b/>
                <w:bCs/>
                <w:rtl/>
              </w:rPr>
              <w:t>درون چوری ساده</w:t>
            </w:r>
          </w:p>
        </w:tc>
        <w:tc>
          <w:tcPr>
            <w:tcW w:w="923" w:type="dxa"/>
            <w:noWrap/>
            <w:hideMark/>
          </w:tcPr>
          <w:p w14:paraId="729C59A3" w14:textId="77777777" w:rsidR="00E90DF7" w:rsidRPr="00E90DF7" w:rsidRDefault="00E90DF7" w:rsidP="00E90DF7">
            <w:pPr>
              <w:jc w:val="center"/>
              <w:rPr>
                <w:rFonts w:ascii="Lato" w:hAnsi="Lato" w:cstheme="minorHAnsi"/>
                <w:b/>
                <w:bCs/>
                <w:rtl/>
              </w:rPr>
            </w:pPr>
            <w:r w:rsidRPr="00E90DF7">
              <w:rPr>
                <w:rFonts w:ascii="Lato" w:hAnsi="Lato" w:cstheme="minorHAnsi"/>
                <w:b/>
                <w:bCs/>
                <w:rtl/>
              </w:rPr>
              <w:t>1</w:t>
            </w:r>
          </w:p>
        </w:tc>
        <w:tc>
          <w:tcPr>
            <w:tcW w:w="925" w:type="dxa"/>
            <w:noWrap/>
            <w:hideMark/>
          </w:tcPr>
          <w:p w14:paraId="7327BFF1"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38038CC8" w14:textId="77777777" w:rsidTr="00EA1E8F">
        <w:trPr>
          <w:trHeight w:val="244"/>
        </w:trPr>
        <w:tc>
          <w:tcPr>
            <w:tcW w:w="685" w:type="dxa"/>
            <w:noWrap/>
            <w:hideMark/>
          </w:tcPr>
          <w:p w14:paraId="085C4B50" w14:textId="77777777" w:rsidR="00E90DF7" w:rsidRPr="00E90DF7" w:rsidRDefault="00E90DF7" w:rsidP="00E90DF7">
            <w:pPr>
              <w:jc w:val="center"/>
              <w:rPr>
                <w:rFonts w:ascii="Lato" w:hAnsi="Lato" w:cstheme="minorHAnsi"/>
                <w:b/>
                <w:bCs/>
                <w:rtl/>
              </w:rPr>
            </w:pPr>
            <w:r w:rsidRPr="00E90DF7">
              <w:rPr>
                <w:rFonts w:ascii="Lato" w:hAnsi="Lato" w:cstheme="minorHAnsi"/>
                <w:b/>
                <w:bCs/>
              </w:rPr>
              <w:t>15</w:t>
            </w:r>
          </w:p>
        </w:tc>
        <w:tc>
          <w:tcPr>
            <w:tcW w:w="7392" w:type="dxa"/>
            <w:noWrap/>
            <w:hideMark/>
          </w:tcPr>
          <w:p w14:paraId="57C1FCA6" w14:textId="77777777" w:rsidR="00E90DF7" w:rsidRPr="00E90DF7" w:rsidRDefault="00E90DF7" w:rsidP="00E90DF7">
            <w:pPr>
              <w:jc w:val="center"/>
              <w:rPr>
                <w:rFonts w:ascii="Lato" w:hAnsi="Lato" w:cstheme="minorHAnsi"/>
                <w:b/>
                <w:bCs/>
              </w:rPr>
            </w:pPr>
            <w:r w:rsidRPr="00E90DF7">
              <w:rPr>
                <w:rFonts w:ascii="Lato" w:hAnsi="Lato" w:cstheme="minorHAnsi"/>
                <w:b/>
                <w:bCs/>
                <w:rtl/>
              </w:rPr>
              <w:t>رابت (به خاطر وصل یک پایپ با دیگر) (</w:t>
            </w:r>
            <w:r w:rsidRPr="00E90DF7">
              <w:rPr>
                <w:rFonts w:ascii="Lato" w:hAnsi="Lato" w:cstheme="minorHAnsi"/>
                <w:b/>
                <w:bCs/>
                <w:rtl/>
                <w:lang w:bidi="fa-IR"/>
              </w:rPr>
              <w:t>۱</w:t>
            </w:r>
            <w:r w:rsidRPr="00E90DF7">
              <w:rPr>
                <w:rFonts w:ascii="Lato" w:hAnsi="Lato" w:cstheme="minorHAnsi"/>
                <w:b/>
                <w:bCs/>
                <w:rtl/>
              </w:rPr>
              <w:t xml:space="preserve"> انج) </w:t>
            </w:r>
            <w:r w:rsidRPr="00E90DF7">
              <w:rPr>
                <w:rFonts w:ascii="Lato" w:hAnsi="Lato" w:cstheme="minorHAnsi"/>
                <w:b/>
                <w:bCs/>
              </w:rPr>
              <w:t>Connector (1 inch</w:t>
            </w:r>
            <w:r w:rsidRPr="00E90DF7">
              <w:rPr>
                <w:rFonts w:ascii="Lato" w:hAnsi="Lato" w:cstheme="minorHAnsi"/>
                <w:b/>
                <w:bCs/>
                <w:rtl/>
              </w:rPr>
              <w:t xml:space="preserve">) </w:t>
            </w:r>
          </w:p>
        </w:tc>
        <w:tc>
          <w:tcPr>
            <w:tcW w:w="923" w:type="dxa"/>
            <w:noWrap/>
            <w:hideMark/>
          </w:tcPr>
          <w:p w14:paraId="48065C2C" w14:textId="77777777" w:rsidR="00E90DF7" w:rsidRPr="00E90DF7" w:rsidRDefault="00E90DF7" w:rsidP="00E90DF7">
            <w:pPr>
              <w:jc w:val="center"/>
              <w:rPr>
                <w:rFonts w:ascii="Lato" w:hAnsi="Lato" w:cstheme="minorHAnsi"/>
                <w:b/>
                <w:bCs/>
                <w:rtl/>
              </w:rPr>
            </w:pPr>
            <w:r w:rsidRPr="00E90DF7">
              <w:rPr>
                <w:rFonts w:ascii="Lato" w:hAnsi="Lato" w:cstheme="minorHAnsi"/>
                <w:b/>
                <w:bCs/>
                <w:rtl/>
              </w:rPr>
              <w:t>2</w:t>
            </w:r>
          </w:p>
        </w:tc>
        <w:tc>
          <w:tcPr>
            <w:tcW w:w="925" w:type="dxa"/>
            <w:noWrap/>
            <w:hideMark/>
          </w:tcPr>
          <w:p w14:paraId="370AE518"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53E05AB9" w14:textId="77777777" w:rsidTr="00EA1E8F">
        <w:trPr>
          <w:trHeight w:val="244"/>
        </w:trPr>
        <w:tc>
          <w:tcPr>
            <w:tcW w:w="685" w:type="dxa"/>
            <w:noWrap/>
            <w:hideMark/>
          </w:tcPr>
          <w:p w14:paraId="7B3C9DEF" w14:textId="77777777" w:rsidR="00E90DF7" w:rsidRPr="00E90DF7" w:rsidRDefault="00E90DF7" w:rsidP="00E90DF7">
            <w:pPr>
              <w:jc w:val="center"/>
              <w:rPr>
                <w:rFonts w:ascii="Lato" w:hAnsi="Lato" w:cstheme="minorHAnsi"/>
                <w:b/>
                <w:bCs/>
                <w:rtl/>
              </w:rPr>
            </w:pPr>
            <w:r w:rsidRPr="00E90DF7">
              <w:rPr>
                <w:rFonts w:ascii="Lato" w:hAnsi="Lato" w:cstheme="minorHAnsi"/>
                <w:b/>
                <w:bCs/>
              </w:rPr>
              <w:t>16</w:t>
            </w:r>
          </w:p>
        </w:tc>
        <w:tc>
          <w:tcPr>
            <w:tcW w:w="7392" w:type="dxa"/>
            <w:noWrap/>
            <w:hideMark/>
          </w:tcPr>
          <w:p w14:paraId="5F83CC63" w14:textId="77777777" w:rsidR="00E90DF7" w:rsidRPr="00E90DF7" w:rsidRDefault="00E90DF7" w:rsidP="00E90DF7">
            <w:pPr>
              <w:jc w:val="center"/>
              <w:rPr>
                <w:rFonts w:ascii="Lato" w:hAnsi="Lato" w:cstheme="minorHAnsi"/>
                <w:b/>
                <w:bCs/>
              </w:rPr>
            </w:pPr>
            <w:r w:rsidRPr="00E90DF7">
              <w:rPr>
                <w:rFonts w:ascii="Lato" w:hAnsi="Lato" w:cstheme="minorHAnsi"/>
                <w:b/>
                <w:bCs/>
                <w:rtl/>
              </w:rPr>
              <w:t xml:space="preserve">وال (قید ذخیره) </w:t>
            </w:r>
            <w:r w:rsidRPr="00E90DF7">
              <w:rPr>
                <w:rFonts w:ascii="Lato" w:hAnsi="Lato" w:cstheme="minorHAnsi"/>
                <w:b/>
                <w:bCs/>
              </w:rPr>
              <w:t>Cock</w:t>
            </w:r>
            <w:r w:rsidRPr="00E90DF7">
              <w:rPr>
                <w:rFonts w:ascii="Lato" w:hAnsi="Lato" w:cstheme="minorHAnsi"/>
                <w:b/>
                <w:bCs/>
                <w:rtl/>
              </w:rPr>
              <w:t xml:space="preserve"> </w:t>
            </w:r>
          </w:p>
        </w:tc>
        <w:tc>
          <w:tcPr>
            <w:tcW w:w="923" w:type="dxa"/>
            <w:noWrap/>
            <w:hideMark/>
          </w:tcPr>
          <w:p w14:paraId="5E44E7D3" w14:textId="77777777" w:rsidR="00E90DF7" w:rsidRPr="00E90DF7" w:rsidRDefault="00E90DF7" w:rsidP="00E90DF7">
            <w:pPr>
              <w:jc w:val="center"/>
              <w:rPr>
                <w:rFonts w:ascii="Lato" w:hAnsi="Lato" w:cstheme="minorHAnsi"/>
                <w:b/>
                <w:bCs/>
                <w:rtl/>
              </w:rPr>
            </w:pPr>
            <w:r w:rsidRPr="00E90DF7">
              <w:rPr>
                <w:rFonts w:ascii="Lato" w:hAnsi="Lato" w:cstheme="minorHAnsi"/>
                <w:b/>
                <w:bCs/>
                <w:rtl/>
              </w:rPr>
              <w:t>1</w:t>
            </w:r>
          </w:p>
        </w:tc>
        <w:tc>
          <w:tcPr>
            <w:tcW w:w="925" w:type="dxa"/>
            <w:noWrap/>
            <w:hideMark/>
          </w:tcPr>
          <w:p w14:paraId="147E7F25"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5E60188B" w14:textId="77777777" w:rsidTr="00EA1E8F">
        <w:trPr>
          <w:trHeight w:val="318"/>
        </w:trPr>
        <w:tc>
          <w:tcPr>
            <w:tcW w:w="685" w:type="dxa"/>
            <w:noWrap/>
            <w:hideMark/>
          </w:tcPr>
          <w:p w14:paraId="61055275" w14:textId="77777777" w:rsidR="00E90DF7" w:rsidRPr="00E90DF7" w:rsidRDefault="00E90DF7" w:rsidP="00E90DF7">
            <w:pPr>
              <w:jc w:val="center"/>
              <w:rPr>
                <w:rFonts w:ascii="Lato" w:hAnsi="Lato" w:cstheme="minorHAnsi"/>
                <w:b/>
                <w:bCs/>
                <w:rtl/>
              </w:rPr>
            </w:pPr>
            <w:r w:rsidRPr="00E90DF7">
              <w:rPr>
                <w:rFonts w:ascii="Lato" w:hAnsi="Lato" w:cstheme="minorHAnsi"/>
                <w:b/>
                <w:bCs/>
              </w:rPr>
              <w:t>17</w:t>
            </w:r>
          </w:p>
        </w:tc>
        <w:tc>
          <w:tcPr>
            <w:tcW w:w="7392" w:type="dxa"/>
            <w:noWrap/>
            <w:hideMark/>
          </w:tcPr>
          <w:p w14:paraId="243937E2" w14:textId="77777777" w:rsidR="00E90DF7" w:rsidRPr="00E90DF7" w:rsidRDefault="00E90DF7" w:rsidP="00E90DF7">
            <w:pPr>
              <w:jc w:val="center"/>
              <w:rPr>
                <w:rFonts w:ascii="Lato" w:hAnsi="Lato" w:cstheme="minorHAnsi"/>
                <w:b/>
                <w:bCs/>
              </w:rPr>
            </w:pPr>
            <w:r w:rsidRPr="00E90DF7">
              <w:rPr>
                <w:rFonts w:ascii="Lato" w:hAnsi="Lato" w:cstheme="minorHAnsi"/>
                <w:b/>
                <w:bCs/>
                <w:rtl/>
              </w:rPr>
              <w:t xml:space="preserve">سر پایپی </w:t>
            </w:r>
          </w:p>
        </w:tc>
        <w:tc>
          <w:tcPr>
            <w:tcW w:w="923" w:type="dxa"/>
            <w:noWrap/>
            <w:hideMark/>
          </w:tcPr>
          <w:p w14:paraId="4221A9B9" w14:textId="77777777" w:rsidR="00E90DF7" w:rsidRPr="00E90DF7" w:rsidRDefault="00E90DF7" w:rsidP="00E90DF7">
            <w:pPr>
              <w:jc w:val="center"/>
              <w:rPr>
                <w:rFonts w:ascii="Lato" w:hAnsi="Lato" w:cstheme="minorHAnsi"/>
                <w:b/>
                <w:bCs/>
                <w:rtl/>
              </w:rPr>
            </w:pPr>
            <w:r w:rsidRPr="00E90DF7">
              <w:rPr>
                <w:rFonts w:ascii="Lato" w:hAnsi="Lato" w:cstheme="minorHAnsi"/>
                <w:b/>
                <w:bCs/>
                <w:rtl/>
              </w:rPr>
              <w:t>1</w:t>
            </w:r>
          </w:p>
        </w:tc>
        <w:tc>
          <w:tcPr>
            <w:tcW w:w="925" w:type="dxa"/>
            <w:noWrap/>
            <w:hideMark/>
          </w:tcPr>
          <w:p w14:paraId="20790922"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2DE70481" w14:textId="77777777" w:rsidTr="00EA1E8F">
        <w:trPr>
          <w:trHeight w:val="244"/>
        </w:trPr>
        <w:tc>
          <w:tcPr>
            <w:tcW w:w="685" w:type="dxa"/>
            <w:noWrap/>
            <w:hideMark/>
          </w:tcPr>
          <w:p w14:paraId="279A795E" w14:textId="77777777" w:rsidR="00E90DF7" w:rsidRPr="00E90DF7" w:rsidRDefault="00E90DF7" w:rsidP="00E90DF7">
            <w:pPr>
              <w:jc w:val="center"/>
              <w:rPr>
                <w:rFonts w:ascii="Lato" w:hAnsi="Lato" w:cstheme="minorHAnsi"/>
                <w:b/>
                <w:bCs/>
                <w:rtl/>
              </w:rPr>
            </w:pPr>
            <w:r w:rsidRPr="00E90DF7">
              <w:rPr>
                <w:rFonts w:ascii="Lato" w:hAnsi="Lato" w:cstheme="minorHAnsi"/>
                <w:b/>
                <w:bCs/>
              </w:rPr>
              <w:t>18</w:t>
            </w:r>
          </w:p>
        </w:tc>
        <w:tc>
          <w:tcPr>
            <w:tcW w:w="7392" w:type="dxa"/>
            <w:noWrap/>
            <w:hideMark/>
          </w:tcPr>
          <w:p w14:paraId="6C2EE210" w14:textId="77777777" w:rsidR="00E90DF7" w:rsidRPr="00E90DF7" w:rsidRDefault="00E90DF7" w:rsidP="00E90DF7">
            <w:pPr>
              <w:jc w:val="center"/>
              <w:rPr>
                <w:rFonts w:ascii="Lato" w:hAnsi="Lato" w:cstheme="minorHAnsi"/>
                <w:b/>
                <w:bCs/>
              </w:rPr>
            </w:pPr>
            <w:r w:rsidRPr="00E90DF7">
              <w:rPr>
                <w:rFonts w:ascii="Lato" w:hAnsi="Lato" w:cstheme="minorHAnsi"/>
                <w:b/>
                <w:bCs/>
              </w:rPr>
              <w:t>Connector (</w:t>
            </w:r>
            <w:r w:rsidRPr="00E90DF7">
              <w:rPr>
                <w:rFonts w:ascii="Lato" w:hAnsi="Lato" w:cstheme="minorHAnsi"/>
                <w:b/>
                <w:bCs/>
                <w:rtl/>
              </w:rPr>
              <w:t>بیرون چوری</w:t>
            </w:r>
            <w:r w:rsidRPr="00E90DF7">
              <w:rPr>
                <w:rFonts w:ascii="Lato" w:hAnsi="Lato" w:cstheme="minorHAnsi"/>
                <w:b/>
                <w:bCs/>
              </w:rPr>
              <w:t>)</w:t>
            </w:r>
          </w:p>
        </w:tc>
        <w:tc>
          <w:tcPr>
            <w:tcW w:w="923" w:type="dxa"/>
            <w:noWrap/>
            <w:hideMark/>
          </w:tcPr>
          <w:p w14:paraId="5DA374A0" w14:textId="77777777" w:rsidR="00E90DF7" w:rsidRPr="00E90DF7" w:rsidRDefault="00E90DF7" w:rsidP="00E90DF7">
            <w:pPr>
              <w:jc w:val="center"/>
              <w:rPr>
                <w:rFonts w:ascii="Lato" w:hAnsi="Lato" w:cstheme="minorHAnsi"/>
                <w:b/>
                <w:bCs/>
              </w:rPr>
            </w:pPr>
            <w:r w:rsidRPr="00E90DF7">
              <w:rPr>
                <w:rFonts w:ascii="Lato" w:hAnsi="Lato" w:cstheme="minorHAnsi"/>
                <w:b/>
                <w:bCs/>
                <w:rtl/>
              </w:rPr>
              <w:t>1</w:t>
            </w:r>
          </w:p>
        </w:tc>
        <w:tc>
          <w:tcPr>
            <w:tcW w:w="925" w:type="dxa"/>
            <w:noWrap/>
            <w:hideMark/>
          </w:tcPr>
          <w:p w14:paraId="62BDFEDB" w14:textId="77777777" w:rsidR="00E90DF7" w:rsidRPr="00E90DF7" w:rsidRDefault="00E90DF7" w:rsidP="00E90DF7">
            <w:pPr>
              <w:jc w:val="center"/>
              <w:rPr>
                <w:rFonts w:ascii="Lato" w:hAnsi="Lato" w:cstheme="minorHAnsi"/>
                <w:b/>
                <w:bCs/>
                <w:rtl/>
              </w:rPr>
            </w:pPr>
            <w:r w:rsidRPr="00E90DF7">
              <w:rPr>
                <w:rFonts w:ascii="Lato" w:hAnsi="Lato" w:cstheme="minorHAnsi"/>
                <w:b/>
                <w:bCs/>
              </w:rPr>
              <w:t>m2</w:t>
            </w:r>
          </w:p>
        </w:tc>
      </w:tr>
      <w:tr w:rsidR="00EA1E8F" w:rsidRPr="00E90DF7" w14:paraId="0CA0FD95" w14:textId="77777777" w:rsidTr="00EA1E8F">
        <w:trPr>
          <w:trHeight w:val="339"/>
        </w:trPr>
        <w:tc>
          <w:tcPr>
            <w:tcW w:w="685" w:type="dxa"/>
            <w:noWrap/>
            <w:hideMark/>
          </w:tcPr>
          <w:p w14:paraId="12A4A6C0" w14:textId="77777777" w:rsidR="00E90DF7" w:rsidRPr="00E90DF7" w:rsidRDefault="00E90DF7" w:rsidP="00E90DF7">
            <w:pPr>
              <w:jc w:val="center"/>
              <w:rPr>
                <w:rFonts w:ascii="Lato" w:hAnsi="Lato" w:cstheme="minorHAnsi"/>
                <w:b/>
                <w:bCs/>
                <w:rtl/>
              </w:rPr>
            </w:pPr>
            <w:r w:rsidRPr="00E90DF7">
              <w:rPr>
                <w:rFonts w:ascii="Lato" w:hAnsi="Lato" w:cstheme="minorHAnsi"/>
                <w:b/>
                <w:bCs/>
              </w:rPr>
              <w:t>19</w:t>
            </w:r>
          </w:p>
        </w:tc>
        <w:tc>
          <w:tcPr>
            <w:tcW w:w="7392" w:type="dxa"/>
            <w:noWrap/>
            <w:hideMark/>
          </w:tcPr>
          <w:p w14:paraId="519DDE14" w14:textId="77777777" w:rsidR="00E90DF7" w:rsidRPr="00E90DF7" w:rsidRDefault="00E90DF7" w:rsidP="00E90DF7">
            <w:pPr>
              <w:jc w:val="center"/>
              <w:rPr>
                <w:rFonts w:ascii="Lato" w:hAnsi="Lato" w:cstheme="minorHAnsi"/>
                <w:b/>
                <w:bCs/>
              </w:rPr>
            </w:pPr>
            <w:r w:rsidRPr="00E90DF7">
              <w:rPr>
                <w:rFonts w:ascii="Lato" w:hAnsi="Lato" w:cstheme="minorHAnsi"/>
                <w:b/>
                <w:bCs/>
              </w:rPr>
              <w:t>Feeder Line Pipe (</w:t>
            </w:r>
            <w:r w:rsidRPr="00E90DF7">
              <w:rPr>
                <w:rFonts w:ascii="Lato" w:hAnsi="Lato" w:cstheme="minorHAnsi"/>
                <w:b/>
                <w:bCs/>
                <w:rtl/>
              </w:rPr>
              <w:t>پایپ توزیع آب در اطراف گیاه</w:t>
            </w:r>
            <w:r w:rsidRPr="00E90DF7">
              <w:rPr>
                <w:rFonts w:ascii="Lato" w:hAnsi="Lato" w:cstheme="minorHAnsi"/>
                <w:b/>
                <w:bCs/>
              </w:rPr>
              <w:t>)</w:t>
            </w:r>
          </w:p>
        </w:tc>
        <w:tc>
          <w:tcPr>
            <w:tcW w:w="923" w:type="dxa"/>
            <w:noWrap/>
            <w:hideMark/>
          </w:tcPr>
          <w:p w14:paraId="305D864D" w14:textId="77777777" w:rsidR="00E90DF7" w:rsidRPr="00E90DF7" w:rsidRDefault="00E90DF7" w:rsidP="00E90DF7">
            <w:pPr>
              <w:jc w:val="center"/>
              <w:rPr>
                <w:rFonts w:ascii="Lato" w:hAnsi="Lato" w:cstheme="minorHAnsi"/>
                <w:b/>
                <w:bCs/>
              </w:rPr>
            </w:pPr>
            <w:r w:rsidRPr="00E90DF7">
              <w:rPr>
                <w:rFonts w:ascii="Lato" w:hAnsi="Lato" w:cstheme="minorHAnsi"/>
                <w:b/>
                <w:bCs/>
                <w:rtl/>
              </w:rPr>
              <w:t>80</w:t>
            </w:r>
          </w:p>
        </w:tc>
        <w:tc>
          <w:tcPr>
            <w:tcW w:w="925" w:type="dxa"/>
            <w:noWrap/>
            <w:hideMark/>
          </w:tcPr>
          <w:p w14:paraId="0EF5F412" w14:textId="77777777" w:rsidR="00E90DF7" w:rsidRPr="00E90DF7" w:rsidRDefault="00E90DF7" w:rsidP="00E90DF7">
            <w:pPr>
              <w:jc w:val="center"/>
              <w:rPr>
                <w:rFonts w:ascii="Lato" w:hAnsi="Lato" w:cstheme="minorHAnsi"/>
                <w:b/>
                <w:bCs/>
                <w:rtl/>
              </w:rPr>
            </w:pPr>
            <w:r w:rsidRPr="00E90DF7">
              <w:rPr>
                <w:rFonts w:ascii="Lato" w:hAnsi="Lato" w:cstheme="minorHAnsi"/>
                <w:b/>
                <w:bCs/>
              </w:rPr>
              <w:t>m</w:t>
            </w:r>
          </w:p>
        </w:tc>
      </w:tr>
      <w:tr w:rsidR="00EA1E8F" w:rsidRPr="00E90DF7" w14:paraId="3235C83D" w14:textId="77777777" w:rsidTr="00EA1E8F">
        <w:trPr>
          <w:trHeight w:val="244"/>
        </w:trPr>
        <w:tc>
          <w:tcPr>
            <w:tcW w:w="685" w:type="dxa"/>
            <w:noWrap/>
            <w:hideMark/>
          </w:tcPr>
          <w:p w14:paraId="172CE299" w14:textId="77777777" w:rsidR="00E90DF7" w:rsidRPr="00E90DF7" w:rsidRDefault="00E90DF7" w:rsidP="00E90DF7">
            <w:pPr>
              <w:jc w:val="center"/>
              <w:rPr>
                <w:rFonts w:ascii="Lato" w:hAnsi="Lato" w:cstheme="minorHAnsi"/>
                <w:b/>
                <w:bCs/>
                <w:rtl/>
              </w:rPr>
            </w:pPr>
            <w:r w:rsidRPr="00E90DF7">
              <w:rPr>
                <w:rFonts w:ascii="Lato" w:hAnsi="Lato" w:cstheme="minorHAnsi"/>
                <w:b/>
                <w:bCs/>
              </w:rPr>
              <w:t>20</w:t>
            </w:r>
          </w:p>
        </w:tc>
        <w:tc>
          <w:tcPr>
            <w:tcW w:w="7392" w:type="dxa"/>
            <w:noWrap/>
            <w:hideMark/>
          </w:tcPr>
          <w:p w14:paraId="2FFDB42A" w14:textId="77777777" w:rsidR="00E90DF7" w:rsidRPr="00E90DF7" w:rsidRDefault="00E90DF7" w:rsidP="00E90DF7">
            <w:pPr>
              <w:jc w:val="center"/>
              <w:rPr>
                <w:rFonts w:ascii="Lato" w:hAnsi="Lato" w:cstheme="minorHAnsi"/>
                <w:b/>
                <w:bCs/>
              </w:rPr>
            </w:pPr>
            <w:r w:rsidRPr="00E90DF7">
              <w:rPr>
                <w:rFonts w:ascii="Lato" w:hAnsi="Lato" w:cstheme="minorHAnsi"/>
                <w:b/>
                <w:bCs/>
              </w:rPr>
              <w:t xml:space="preserve">Ashtat   </w:t>
            </w:r>
            <w:r w:rsidRPr="00E90DF7">
              <w:rPr>
                <w:rFonts w:ascii="Lato" w:hAnsi="Lato" w:cstheme="minorHAnsi"/>
                <w:b/>
                <w:bCs/>
                <w:rtl/>
              </w:rPr>
              <w:t>خشت و پیچ</w:t>
            </w:r>
          </w:p>
        </w:tc>
        <w:tc>
          <w:tcPr>
            <w:tcW w:w="923" w:type="dxa"/>
            <w:noWrap/>
            <w:hideMark/>
          </w:tcPr>
          <w:p w14:paraId="32F58C05" w14:textId="77777777" w:rsidR="00E90DF7" w:rsidRPr="00E90DF7" w:rsidRDefault="00E90DF7" w:rsidP="00E90DF7">
            <w:pPr>
              <w:jc w:val="center"/>
              <w:rPr>
                <w:rFonts w:ascii="Lato" w:hAnsi="Lato" w:cstheme="minorHAnsi"/>
                <w:b/>
                <w:bCs/>
              </w:rPr>
            </w:pPr>
            <w:r w:rsidRPr="00E90DF7">
              <w:rPr>
                <w:rFonts w:ascii="Lato" w:hAnsi="Lato" w:cstheme="minorHAnsi"/>
                <w:b/>
                <w:bCs/>
                <w:rtl/>
              </w:rPr>
              <w:t>3</w:t>
            </w:r>
          </w:p>
        </w:tc>
        <w:tc>
          <w:tcPr>
            <w:tcW w:w="925" w:type="dxa"/>
            <w:noWrap/>
            <w:hideMark/>
          </w:tcPr>
          <w:p w14:paraId="110970B7"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r w:rsidR="00EA1E8F" w:rsidRPr="00E90DF7" w14:paraId="4A467B75" w14:textId="77777777" w:rsidTr="00EA1E8F">
        <w:trPr>
          <w:trHeight w:val="244"/>
        </w:trPr>
        <w:tc>
          <w:tcPr>
            <w:tcW w:w="685" w:type="dxa"/>
            <w:noWrap/>
            <w:hideMark/>
          </w:tcPr>
          <w:p w14:paraId="544FA8FF" w14:textId="77777777" w:rsidR="00E90DF7" w:rsidRPr="00E90DF7" w:rsidRDefault="00E90DF7" w:rsidP="00E90DF7">
            <w:pPr>
              <w:jc w:val="center"/>
              <w:rPr>
                <w:rFonts w:ascii="Lato" w:hAnsi="Lato" w:cstheme="minorHAnsi"/>
                <w:b/>
                <w:bCs/>
                <w:rtl/>
              </w:rPr>
            </w:pPr>
            <w:r w:rsidRPr="00E90DF7">
              <w:rPr>
                <w:rFonts w:ascii="Lato" w:hAnsi="Lato" w:cstheme="minorHAnsi"/>
                <w:b/>
                <w:bCs/>
              </w:rPr>
              <w:t>21</w:t>
            </w:r>
          </w:p>
        </w:tc>
        <w:tc>
          <w:tcPr>
            <w:tcW w:w="7392" w:type="dxa"/>
            <w:noWrap/>
            <w:hideMark/>
          </w:tcPr>
          <w:p w14:paraId="0F131A81" w14:textId="77777777" w:rsidR="00E90DF7" w:rsidRPr="00E90DF7" w:rsidRDefault="00E90DF7" w:rsidP="00E90DF7">
            <w:pPr>
              <w:jc w:val="center"/>
              <w:rPr>
                <w:rFonts w:ascii="Lato" w:hAnsi="Lato" w:cstheme="minorHAnsi"/>
                <w:b/>
                <w:bCs/>
              </w:rPr>
            </w:pPr>
            <w:r w:rsidRPr="00E90DF7">
              <w:rPr>
                <w:rFonts w:ascii="Lato" w:hAnsi="Lato" w:cstheme="minorHAnsi"/>
                <w:b/>
                <w:bCs/>
              </w:rPr>
              <w:t>Teflon Tape</w:t>
            </w:r>
          </w:p>
        </w:tc>
        <w:tc>
          <w:tcPr>
            <w:tcW w:w="923" w:type="dxa"/>
            <w:noWrap/>
            <w:hideMark/>
          </w:tcPr>
          <w:p w14:paraId="6AEC6E80" w14:textId="77777777" w:rsidR="00E90DF7" w:rsidRPr="00E90DF7" w:rsidRDefault="00E90DF7" w:rsidP="00E90DF7">
            <w:pPr>
              <w:jc w:val="center"/>
              <w:rPr>
                <w:rFonts w:ascii="Lato" w:hAnsi="Lato" w:cstheme="minorHAnsi"/>
                <w:b/>
                <w:bCs/>
              </w:rPr>
            </w:pPr>
            <w:r w:rsidRPr="00E90DF7">
              <w:rPr>
                <w:rFonts w:ascii="Lato" w:hAnsi="Lato" w:cstheme="minorHAnsi"/>
                <w:b/>
                <w:bCs/>
                <w:rtl/>
              </w:rPr>
              <w:t>5</w:t>
            </w:r>
          </w:p>
        </w:tc>
        <w:tc>
          <w:tcPr>
            <w:tcW w:w="925" w:type="dxa"/>
            <w:noWrap/>
            <w:hideMark/>
          </w:tcPr>
          <w:p w14:paraId="0B5801B7" w14:textId="77777777" w:rsidR="00E90DF7" w:rsidRPr="00E90DF7" w:rsidRDefault="00E90DF7" w:rsidP="00E90DF7">
            <w:pPr>
              <w:jc w:val="center"/>
              <w:rPr>
                <w:rFonts w:ascii="Lato" w:hAnsi="Lato" w:cstheme="minorHAnsi"/>
                <w:b/>
                <w:bCs/>
                <w:rtl/>
              </w:rPr>
            </w:pPr>
            <w:r w:rsidRPr="00E90DF7">
              <w:rPr>
                <w:rFonts w:ascii="Lato" w:hAnsi="Lato" w:cstheme="minorHAnsi"/>
                <w:b/>
                <w:bCs/>
              </w:rPr>
              <w:t>Pcs</w:t>
            </w:r>
          </w:p>
        </w:tc>
      </w:tr>
    </w:tbl>
    <w:p w14:paraId="6F541528" w14:textId="77777777" w:rsidR="00300E9B" w:rsidRDefault="00300E9B" w:rsidP="00E34D8C">
      <w:pPr>
        <w:jc w:val="center"/>
        <w:rPr>
          <w:rFonts w:ascii="Lato" w:hAnsi="Lato" w:cstheme="minorHAnsi"/>
          <w:b/>
          <w:bCs/>
        </w:rPr>
      </w:pPr>
    </w:p>
    <w:p w14:paraId="6AE6DA01" w14:textId="4A743DA4" w:rsidR="00300E9B" w:rsidRDefault="0091201D" w:rsidP="0091201D">
      <w:pPr>
        <w:rPr>
          <w:rFonts w:ascii="Lato" w:hAnsi="Lato" w:cstheme="minorHAnsi"/>
          <w:b/>
          <w:bCs/>
        </w:rPr>
      </w:pPr>
      <w:r w:rsidRPr="0091201D">
        <w:rPr>
          <w:rFonts w:ascii="Lato" w:hAnsi="Lato" w:cstheme="minorHAnsi"/>
          <w:b/>
          <w:bCs/>
          <w:highlight w:val="yellow"/>
        </w:rPr>
        <w:t>BoQ: Irrigation System</w:t>
      </w:r>
    </w:p>
    <w:tbl>
      <w:tblPr>
        <w:tblStyle w:val="TableGrid"/>
        <w:tblW w:w="0" w:type="auto"/>
        <w:tblInd w:w="175" w:type="dxa"/>
        <w:tblLook w:val="04A0" w:firstRow="1" w:lastRow="0" w:firstColumn="1" w:lastColumn="0" w:noHBand="0" w:noVBand="1"/>
      </w:tblPr>
      <w:tblGrid>
        <w:gridCol w:w="466"/>
        <w:gridCol w:w="6104"/>
        <w:gridCol w:w="1170"/>
        <w:gridCol w:w="1713"/>
      </w:tblGrid>
      <w:tr w:rsidR="00654833" w:rsidRPr="00654833" w14:paraId="7952AFFC" w14:textId="77777777" w:rsidTr="0021253B">
        <w:trPr>
          <w:trHeight w:val="444"/>
        </w:trPr>
        <w:tc>
          <w:tcPr>
            <w:tcW w:w="9453" w:type="dxa"/>
            <w:gridSpan w:val="4"/>
            <w:hideMark/>
          </w:tcPr>
          <w:p w14:paraId="6E7428EB" w14:textId="12DB420D" w:rsidR="00654833" w:rsidRPr="00654833" w:rsidRDefault="00654833" w:rsidP="00654833">
            <w:pPr>
              <w:jc w:val="center"/>
              <w:rPr>
                <w:rFonts w:asciiTheme="minorBidi" w:hAnsiTheme="minorBidi"/>
                <w:b/>
                <w:sz w:val="22"/>
                <w:szCs w:val="22"/>
              </w:rPr>
            </w:pPr>
            <w:r w:rsidRPr="00654833">
              <w:rPr>
                <w:rFonts w:asciiTheme="minorBidi" w:hAnsiTheme="minorBidi"/>
                <w:b/>
                <w:sz w:val="22"/>
                <w:szCs w:val="22"/>
              </w:rPr>
              <w:t xml:space="preserve">List of Items Required for </w:t>
            </w:r>
            <w:r w:rsidR="00C53DE4">
              <w:rPr>
                <w:rFonts w:asciiTheme="minorBidi" w:hAnsiTheme="minorBidi"/>
                <w:b/>
                <w:sz w:val="22"/>
                <w:szCs w:val="22"/>
              </w:rPr>
              <w:t xml:space="preserve">each </w:t>
            </w:r>
            <w:r w:rsidRPr="00654833">
              <w:rPr>
                <w:rFonts w:asciiTheme="minorBidi" w:hAnsiTheme="minorBidi"/>
                <w:b/>
                <w:sz w:val="22"/>
                <w:szCs w:val="22"/>
              </w:rPr>
              <w:t>Greenhouse Irrigation System</w:t>
            </w:r>
          </w:p>
        </w:tc>
      </w:tr>
      <w:tr w:rsidR="00C53DE4" w:rsidRPr="00654833" w14:paraId="78B79BE3" w14:textId="77777777" w:rsidTr="00C53DE4">
        <w:trPr>
          <w:trHeight w:val="507"/>
        </w:trPr>
        <w:tc>
          <w:tcPr>
            <w:tcW w:w="466" w:type="dxa"/>
            <w:hideMark/>
          </w:tcPr>
          <w:p w14:paraId="7436570C" w14:textId="61010DBC" w:rsidR="00C53DE4" w:rsidRPr="00654833" w:rsidRDefault="00C53DE4" w:rsidP="00654833">
            <w:pPr>
              <w:rPr>
                <w:rFonts w:asciiTheme="minorBidi" w:hAnsiTheme="minorBidi"/>
                <w:bCs/>
              </w:rPr>
            </w:pPr>
            <w:r>
              <w:rPr>
                <w:rFonts w:asciiTheme="minorBidi" w:hAnsiTheme="minorBidi"/>
                <w:bCs/>
              </w:rPr>
              <w:t>#</w:t>
            </w:r>
          </w:p>
        </w:tc>
        <w:tc>
          <w:tcPr>
            <w:tcW w:w="6104" w:type="dxa"/>
            <w:hideMark/>
          </w:tcPr>
          <w:p w14:paraId="63B654FA" w14:textId="78DD682B" w:rsidR="00C53DE4" w:rsidRPr="00654833" w:rsidRDefault="00C53DE4" w:rsidP="00654833">
            <w:pPr>
              <w:rPr>
                <w:rFonts w:asciiTheme="minorBidi" w:hAnsiTheme="minorBidi"/>
                <w:bCs/>
              </w:rPr>
            </w:pPr>
            <w:r w:rsidRPr="00654833">
              <w:rPr>
                <w:rFonts w:asciiTheme="minorBidi" w:hAnsiTheme="minorBidi"/>
                <w:bCs/>
              </w:rPr>
              <w:t>Description</w:t>
            </w:r>
          </w:p>
        </w:tc>
        <w:tc>
          <w:tcPr>
            <w:tcW w:w="1170" w:type="dxa"/>
            <w:hideMark/>
          </w:tcPr>
          <w:p w14:paraId="64E6F121" w14:textId="77777777" w:rsidR="00C53DE4" w:rsidRPr="00654833" w:rsidRDefault="00C53DE4" w:rsidP="003C03DA">
            <w:pPr>
              <w:jc w:val="center"/>
              <w:rPr>
                <w:rFonts w:asciiTheme="minorBidi" w:hAnsiTheme="minorBidi"/>
                <w:bCs/>
              </w:rPr>
            </w:pPr>
            <w:r w:rsidRPr="00654833">
              <w:rPr>
                <w:rFonts w:asciiTheme="minorBidi" w:hAnsiTheme="minorBidi"/>
                <w:bCs/>
              </w:rPr>
              <w:t>Qty</w:t>
            </w:r>
          </w:p>
        </w:tc>
        <w:tc>
          <w:tcPr>
            <w:tcW w:w="1713" w:type="dxa"/>
            <w:hideMark/>
          </w:tcPr>
          <w:p w14:paraId="0ABD77ED" w14:textId="77777777" w:rsidR="00C53DE4" w:rsidRPr="00654833" w:rsidRDefault="00C53DE4" w:rsidP="003C03DA">
            <w:pPr>
              <w:jc w:val="center"/>
              <w:rPr>
                <w:rFonts w:asciiTheme="minorBidi" w:hAnsiTheme="minorBidi"/>
                <w:bCs/>
              </w:rPr>
            </w:pPr>
            <w:r w:rsidRPr="00654833">
              <w:rPr>
                <w:rFonts w:asciiTheme="minorBidi" w:hAnsiTheme="minorBidi"/>
                <w:bCs/>
              </w:rPr>
              <w:t>Unit</w:t>
            </w:r>
          </w:p>
        </w:tc>
      </w:tr>
      <w:tr w:rsidR="00C53DE4" w:rsidRPr="00654833" w14:paraId="6D20658E" w14:textId="77777777" w:rsidTr="00C53DE4">
        <w:trPr>
          <w:trHeight w:val="540"/>
        </w:trPr>
        <w:tc>
          <w:tcPr>
            <w:tcW w:w="466" w:type="dxa"/>
            <w:noWrap/>
            <w:hideMark/>
          </w:tcPr>
          <w:p w14:paraId="36E441E9" w14:textId="77777777" w:rsidR="00C53DE4" w:rsidRPr="00654833" w:rsidRDefault="00C53DE4" w:rsidP="00654833">
            <w:pPr>
              <w:rPr>
                <w:rFonts w:asciiTheme="minorBidi" w:hAnsiTheme="minorBidi"/>
                <w:bCs/>
              </w:rPr>
            </w:pPr>
            <w:r w:rsidRPr="00654833">
              <w:rPr>
                <w:rFonts w:asciiTheme="minorBidi" w:hAnsiTheme="minorBidi"/>
                <w:bCs/>
              </w:rPr>
              <w:t>1</w:t>
            </w:r>
          </w:p>
        </w:tc>
        <w:tc>
          <w:tcPr>
            <w:tcW w:w="6104" w:type="dxa"/>
            <w:noWrap/>
            <w:hideMark/>
          </w:tcPr>
          <w:p w14:paraId="6DC15797" w14:textId="39112E0F" w:rsidR="00C53DE4" w:rsidRPr="00356760" w:rsidRDefault="00C53DE4" w:rsidP="00654833">
            <w:pPr>
              <w:rPr>
                <w:rFonts w:asciiTheme="minorBidi" w:hAnsiTheme="minorBidi"/>
                <w:bCs/>
              </w:rPr>
            </w:pPr>
            <w:r w:rsidRPr="00356760">
              <w:rPr>
                <w:rFonts w:asciiTheme="minorBidi" w:hAnsiTheme="minorBidi"/>
                <w:bCs/>
              </w:rPr>
              <w:t>GI Pipe (2 inch) diameter, (2mm) thick for 4 stand 2m each</w:t>
            </w:r>
          </w:p>
        </w:tc>
        <w:tc>
          <w:tcPr>
            <w:tcW w:w="1170" w:type="dxa"/>
            <w:noWrap/>
            <w:hideMark/>
          </w:tcPr>
          <w:p w14:paraId="2D4A34CB" w14:textId="77777777" w:rsidR="00C53DE4" w:rsidRPr="00356760" w:rsidRDefault="00C53DE4" w:rsidP="003C03DA">
            <w:pPr>
              <w:jc w:val="center"/>
              <w:rPr>
                <w:rFonts w:asciiTheme="minorBidi" w:hAnsiTheme="minorBidi"/>
                <w:b/>
              </w:rPr>
            </w:pPr>
            <w:r w:rsidRPr="00356760">
              <w:rPr>
                <w:rFonts w:asciiTheme="minorBidi" w:hAnsiTheme="minorBidi"/>
                <w:b/>
                <w:rtl/>
              </w:rPr>
              <w:t>8</w:t>
            </w:r>
          </w:p>
        </w:tc>
        <w:tc>
          <w:tcPr>
            <w:tcW w:w="1713" w:type="dxa"/>
            <w:noWrap/>
            <w:hideMark/>
          </w:tcPr>
          <w:p w14:paraId="12D809D2"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020F9E1D" w14:textId="77777777" w:rsidTr="00C53DE4">
        <w:trPr>
          <w:trHeight w:val="540"/>
        </w:trPr>
        <w:tc>
          <w:tcPr>
            <w:tcW w:w="466" w:type="dxa"/>
            <w:noWrap/>
            <w:hideMark/>
          </w:tcPr>
          <w:p w14:paraId="0EE4E7B5" w14:textId="77777777" w:rsidR="00C53DE4" w:rsidRPr="00654833" w:rsidRDefault="00C53DE4" w:rsidP="00654833">
            <w:pPr>
              <w:rPr>
                <w:rFonts w:asciiTheme="minorBidi" w:hAnsiTheme="minorBidi"/>
                <w:bCs/>
                <w:rtl/>
              </w:rPr>
            </w:pPr>
            <w:r w:rsidRPr="00654833">
              <w:rPr>
                <w:rFonts w:asciiTheme="minorBidi" w:hAnsiTheme="minorBidi"/>
                <w:bCs/>
              </w:rPr>
              <w:t>2</w:t>
            </w:r>
          </w:p>
        </w:tc>
        <w:tc>
          <w:tcPr>
            <w:tcW w:w="6104" w:type="dxa"/>
            <w:noWrap/>
            <w:hideMark/>
          </w:tcPr>
          <w:p w14:paraId="7E99CC9D" w14:textId="77777777" w:rsidR="00C53DE4" w:rsidRPr="00356760" w:rsidRDefault="00C53DE4" w:rsidP="00654833">
            <w:pPr>
              <w:rPr>
                <w:rFonts w:asciiTheme="minorBidi" w:hAnsiTheme="minorBidi"/>
                <w:bCs/>
              </w:rPr>
            </w:pPr>
            <w:r w:rsidRPr="00356760">
              <w:rPr>
                <w:rFonts w:asciiTheme="minorBidi" w:hAnsiTheme="minorBidi"/>
                <w:bCs/>
              </w:rPr>
              <w:t>GI Pipe (1.5 inch) diameter, (2mm) thick for 10 belt (4*1.5)(6*1) each and foundation</w:t>
            </w:r>
          </w:p>
        </w:tc>
        <w:tc>
          <w:tcPr>
            <w:tcW w:w="1170" w:type="dxa"/>
            <w:noWrap/>
            <w:hideMark/>
          </w:tcPr>
          <w:p w14:paraId="6D4B9646" w14:textId="77777777" w:rsidR="00C53DE4" w:rsidRPr="00356760" w:rsidRDefault="00C53DE4" w:rsidP="003C03DA">
            <w:pPr>
              <w:jc w:val="center"/>
              <w:rPr>
                <w:rFonts w:asciiTheme="minorBidi" w:hAnsiTheme="minorBidi"/>
                <w:b/>
              </w:rPr>
            </w:pPr>
            <w:r w:rsidRPr="00356760">
              <w:rPr>
                <w:rFonts w:asciiTheme="minorBidi" w:hAnsiTheme="minorBidi"/>
                <w:b/>
                <w:rtl/>
              </w:rPr>
              <w:t>14</w:t>
            </w:r>
          </w:p>
        </w:tc>
        <w:tc>
          <w:tcPr>
            <w:tcW w:w="1713" w:type="dxa"/>
            <w:noWrap/>
            <w:hideMark/>
          </w:tcPr>
          <w:p w14:paraId="07D0E35C"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39925D19" w14:textId="77777777" w:rsidTr="00C53DE4">
        <w:trPr>
          <w:trHeight w:val="540"/>
        </w:trPr>
        <w:tc>
          <w:tcPr>
            <w:tcW w:w="466" w:type="dxa"/>
            <w:noWrap/>
            <w:hideMark/>
          </w:tcPr>
          <w:p w14:paraId="2C316859" w14:textId="77777777" w:rsidR="00C53DE4" w:rsidRPr="00654833" w:rsidRDefault="00C53DE4" w:rsidP="00654833">
            <w:pPr>
              <w:rPr>
                <w:rFonts w:asciiTheme="minorBidi" w:hAnsiTheme="minorBidi"/>
                <w:bCs/>
                <w:rtl/>
              </w:rPr>
            </w:pPr>
            <w:r w:rsidRPr="00654833">
              <w:rPr>
                <w:rFonts w:asciiTheme="minorBidi" w:hAnsiTheme="minorBidi"/>
                <w:bCs/>
              </w:rPr>
              <w:t>3</w:t>
            </w:r>
          </w:p>
        </w:tc>
        <w:tc>
          <w:tcPr>
            <w:tcW w:w="6104" w:type="dxa"/>
            <w:noWrap/>
            <w:hideMark/>
          </w:tcPr>
          <w:p w14:paraId="7E7CDF72" w14:textId="77777777" w:rsidR="00C53DE4" w:rsidRPr="00356760" w:rsidRDefault="00C53DE4" w:rsidP="00654833">
            <w:pPr>
              <w:rPr>
                <w:rFonts w:asciiTheme="minorBidi" w:hAnsiTheme="minorBidi"/>
                <w:bCs/>
              </w:rPr>
            </w:pPr>
            <w:r w:rsidRPr="00356760">
              <w:rPr>
                <w:rFonts w:asciiTheme="minorBidi" w:hAnsiTheme="minorBidi"/>
                <w:bCs/>
              </w:rPr>
              <w:t>GI Pipe (1 inch) for for fence (safety belts)</w:t>
            </w:r>
          </w:p>
        </w:tc>
        <w:tc>
          <w:tcPr>
            <w:tcW w:w="1170" w:type="dxa"/>
            <w:noWrap/>
            <w:hideMark/>
          </w:tcPr>
          <w:p w14:paraId="17950357" w14:textId="77777777" w:rsidR="00C53DE4" w:rsidRPr="00356760" w:rsidRDefault="00C53DE4" w:rsidP="003C03DA">
            <w:pPr>
              <w:jc w:val="center"/>
              <w:rPr>
                <w:rFonts w:asciiTheme="minorBidi" w:hAnsiTheme="minorBidi"/>
                <w:b/>
              </w:rPr>
            </w:pPr>
            <w:r w:rsidRPr="00356760">
              <w:rPr>
                <w:rFonts w:asciiTheme="minorBidi" w:hAnsiTheme="minorBidi"/>
                <w:b/>
                <w:rtl/>
              </w:rPr>
              <w:t>10</w:t>
            </w:r>
          </w:p>
        </w:tc>
        <w:tc>
          <w:tcPr>
            <w:tcW w:w="1713" w:type="dxa"/>
            <w:noWrap/>
            <w:hideMark/>
          </w:tcPr>
          <w:p w14:paraId="4AADDBE0"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5A935F16" w14:textId="77777777" w:rsidTr="00C53DE4">
        <w:trPr>
          <w:trHeight w:val="540"/>
        </w:trPr>
        <w:tc>
          <w:tcPr>
            <w:tcW w:w="466" w:type="dxa"/>
            <w:noWrap/>
            <w:hideMark/>
          </w:tcPr>
          <w:p w14:paraId="3F0A6538" w14:textId="77777777" w:rsidR="00C53DE4" w:rsidRPr="00654833" w:rsidRDefault="00C53DE4" w:rsidP="00654833">
            <w:pPr>
              <w:rPr>
                <w:rFonts w:asciiTheme="minorBidi" w:hAnsiTheme="minorBidi"/>
                <w:bCs/>
                <w:rtl/>
              </w:rPr>
            </w:pPr>
            <w:r w:rsidRPr="00654833">
              <w:rPr>
                <w:rFonts w:asciiTheme="minorBidi" w:hAnsiTheme="minorBidi"/>
                <w:bCs/>
              </w:rPr>
              <w:t>4</w:t>
            </w:r>
          </w:p>
        </w:tc>
        <w:tc>
          <w:tcPr>
            <w:tcW w:w="6104" w:type="dxa"/>
            <w:noWrap/>
            <w:hideMark/>
          </w:tcPr>
          <w:p w14:paraId="0CD9E6B8" w14:textId="77777777" w:rsidR="00C53DE4" w:rsidRPr="00356760" w:rsidRDefault="00C53DE4" w:rsidP="00654833">
            <w:pPr>
              <w:rPr>
                <w:rFonts w:asciiTheme="minorBidi" w:hAnsiTheme="minorBidi"/>
                <w:bCs/>
              </w:rPr>
            </w:pPr>
            <w:r w:rsidRPr="00356760">
              <w:rPr>
                <w:rFonts w:asciiTheme="minorBidi" w:hAnsiTheme="minorBidi"/>
                <w:bCs/>
              </w:rPr>
              <w:t>GI Pipe (3/4) (Ladder 2m) (40cm *5 Pala)</w:t>
            </w:r>
          </w:p>
        </w:tc>
        <w:tc>
          <w:tcPr>
            <w:tcW w:w="1170" w:type="dxa"/>
            <w:noWrap/>
            <w:hideMark/>
          </w:tcPr>
          <w:p w14:paraId="1E74DE5D" w14:textId="77777777" w:rsidR="00C53DE4" w:rsidRPr="00356760" w:rsidRDefault="00C53DE4" w:rsidP="003C03DA">
            <w:pPr>
              <w:jc w:val="center"/>
              <w:rPr>
                <w:rFonts w:asciiTheme="minorBidi" w:hAnsiTheme="minorBidi"/>
                <w:b/>
              </w:rPr>
            </w:pPr>
            <w:r w:rsidRPr="00356760">
              <w:rPr>
                <w:rFonts w:asciiTheme="minorBidi" w:hAnsiTheme="minorBidi"/>
                <w:b/>
                <w:rtl/>
              </w:rPr>
              <w:t>6</w:t>
            </w:r>
          </w:p>
        </w:tc>
        <w:tc>
          <w:tcPr>
            <w:tcW w:w="1713" w:type="dxa"/>
            <w:noWrap/>
            <w:hideMark/>
          </w:tcPr>
          <w:p w14:paraId="04834E23"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1C1EF39C" w14:textId="77777777" w:rsidTr="00C53DE4">
        <w:trPr>
          <w:trHeight w:val="540"/>
        </w:trPr>
        <w:tc>
          <w:tcPr>
            <w:tcW w:w="466" w:type="dxa"/>
            <w:noWrap/>
            <w:hideMark/>
          </w:tcPr>
          <w:p w14:paraId="62B3C261" w14:textId="77777777" w:rsidR="00C53DE4" w:rsidRPr="00654833" w:rsidRDefault="00C53DE4" w:rsidP="00654833">
            <w:pPr>
              <w:rPr>
                <w:rFonts w:asciiTheme="minorBidi" w:hAnsiTheme="minorBidi"/>
                <w:bCs/>
                <w:rtl/>
              </w:rPr>
            </w:pPr>
            <w:r w:rsidRPr="00654833">
              <w:rPr>
                <w:rFonts w:asciiTheme="minorBidi" w:hAnsiTheme="minorBidi"/>
                <w:bCs/>
              </w:rPr>
              <w:lastRenderedPageBreak/>
              <w:t>5</w:t>
            </w:r>
          </w:p>
        </w:tc>
        <w:tc>
          <w:tcPr>
            <w:tcW w:w="6104" w:type="dxa"/>
            <w:noWrap/>
            <w:hideMark/>
          </w:tcPr>
          <w:p w14:paraId="2534F8F4" w14:textId="77777777" w:rsidR="00C53DE4" w:rsidRPr="00356760" w:rsidRDefault="00C53DE4" w:rsidP="00654833">
            <w:pPr>
              <w:rPr>
                <w:rFonts w:asciiTheme="minorBidi" w:hAnsiTheme="minorBidi"/>
                <w:bCs/>
              </w:rPr>
            </w:pPr>
            <w:r w:rsidRPr="00356760">
              <w:rPr>
                <w:rFonts w:asciiTheme="minorBidi" w:hAnsiTheme="minorBidi"/>
                <w:bCs/>
              </w:rPr>
              <w:t>Foundation for stands (40x40)</w:t>
            </w:r>
          </w:p>
        </w:tc>
        <w:tc>
          <w:tcPr>
            <w:tcW w:w="1170" w:type="dxa"/>
            <w:noWrap/>
            <w:hideMark/>
          </w:tcPr>
          <w:p w14:paraId="7C3F69D3" w14:textId="77777777" w:rsidR="00C53DE4" w:rsidRPr="00356760" w:rsidRDefault="00C53DE4" w:rsidP="003C03DA">
            <w:pPr>
              <w:jc w:val="center"/>
              <w:rPr>
                <w:rFonts w:asciiTheme="minorBidi" w:hAnsiTheme="minorBidi"/>
                <w:b/>
              </w:rPr>
            </w:pPr>
            <w:r w:rsidRPr="00356760">
              <w:rPr>
                <w:rFonts w:asciiTheme="minorBidi" w:hAnsiTheme="minorBidi"/>
                <w:b/>
                <w:rtl/>
              </w:rPr>
              <w:t>4</w:t>
            </w:r>
          </w:p>
        </w:tc>
        <w:tc>
          <w:tcPr>
            <w:tcW w:w="1713" w:type="dxa"/>
            <w:noWrap/>
            <w:hideMark/>
          </w:tcPr>
          <w:p w14:paraId="27CBC4E8"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34E6EB61" w14:textId="77777777" w:rsidTr="00C53DE4">
        <w:trPr>
          <w:trHeight w:val="540"/>
        </w:trPr>
        <w:tc>
          <w:tcPr>
            <w:tcW w:w="466" w:type="dxa"/>
            <w:noWrap/>
            <w:hideMark/>
          </w:tcPr>
          <w:p w14:paraId="6A7468EF" w14:textId="77777777" w:rsidR="00C53DE4" w:rsidRPr="00654833" w:rsidRDefault="00C53DE4" w:rsidP="00654833">
            <w:pPr>
              <w:rPr>
                <w:rFonts w:asciiTheme="minorBidi" w:hAnsiTheme="minorBidi"/>
                <w:bCs/>
                <w:rtl/>
              </w:rPr>
            </w:pPr>
            <w:r w:rsidRPr="00654833">
              <w:rPr>
                <w:rFonts w:asciiTheme="minorBidi" w:hAnsiTheme="minorBidi"/>
                <w:bCs/>
              </w:rPr>
              <w:t>6</w:t>
            </w:r>
          </w:p>
        </w:tc>
        <w:tc>
          <w:tcPr>
            <w:tcW w:w="6104" w:type="dxa"/>
            <w:noWrap/>
            <w:hideMark/>
          </w:tcPr>
          <w:p w14:paraId="0EEA7AAF" w14:textId="77777777" w:rsidR="00C53DE4" w:rsidRPr="00356760" w:rsidRDefault="00C53DE4" w:rsidP="00654833">
            <w:pPr>
              <w:rPr>
                <w:rFonts w:asciiTheme="minorBidi" w:hAnsiTheme="minorBidi"/>
                <w:bCs/>
              </w:rPr>
            </w:pPr>
            <w:r w:rsidRPr="00356760">
              <w:rPr>
                <w:rFonts w:asciiTheme="minorBidi" w:hAnsiTheme="minorBidi"/>
                <w:bCs/>
              </w:rPr>
              <w:t>Bolt and nut (5cm) range 22</w:t>
            </w:r>
          </w:p>
        </w:tc>
        <w:tc>
          <w:tcPr>
            <w:tcW w:w="1170" w:type="dxa"/>
            <w:noWrap/>
            <w:hideMark/>
          </w:tcPr>
          <w:p w14:paraId="54714797" w14:textId="77777777" w:rsidR="00C53DE4" w:rsidRPr="00356760" w:rsidRDefault="00C53DE4" w:rsidP="003C03DA">
            <w:pPr>
              <w:jc w:val="center"/>
              <w:rPr>
                <w:rFonts w:asciiTheme="minorBidi" w:hAnsiTheme="minorBidi"/>
                <w:b/>
              </w:rPr>
            </w:pPr>
            <w:r w:rsidRPr="00356760">
              <w:rPr>
                <w:rFonts w:asciiTheme="minorBidi" w:hAnsiTheme="minorBidi"/>
                <w:b/>
                <w:rtl/>
              </w:rPr>
              <w:t>4</w:t>
            </w:r>
          </w:p>
        </w:tc>
        <w:tc>
          <w:tcPr>
            <w:tcW w:w="1713" w:type="dxa"/>
            <w:noWrap/>
            <w:hideMark/>
          </w:tcPr>
          <w:p w14:paraId="18D458A7"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0EF5C370" w14:textId="77777777" w:rsidTr="00C53DE4">
        <w:trPr>
          <w:trHeight w:val="540"/>
        </w:trPr>
        <w:tc>
          <w:tcPr>
            <w:tcW w:w="466" w:type="dxa"/>
            <w:noWrap/>
            <w:hideMark/>
          </w:tcPr>
          <w:p w14:paraId="19E0AB61" w14:textId="77777777" w:rsidR="00C53DE4" w:rsidRPr="00654833" w:rsidRDefault="00C53DE4" w:rsidP="00654833">
            <w:pPr>
              <w:rPr>
                <w:rFonts w:asciiTheme="minorBidi" w:hAnsiTheme="minorBidi"/>
                <w:bCs/>
                <w:rtl/>
              </w:rPr>
            </w:pPr>
            <w:r w:rsidRPr="00654833">
              <w:rPr>
                <w:rFonts w:asciiTheme="minorBidi" w:hAnsiTheme="minorBidi"/>
                <w:bCs/>
              </w:rPr>
              <w:t>7</w:t>
            </w:r>
          </w:p>
        </w:tc>
        <w:tc>
          <w:tcPr>
            <w:tcW w:w="6104" w:type="dxa"/>
            <w:noWrap/>
            <w:hideMark/>
          </w:tcPr>
          <w:p w14:paraId="5B1B5DA0" w14:textId="76F89486" w:rsidR="00C53DE4" w:rsidRPr="00356760" w:rsidRDefault="00C53DE4" w:rsidP="00654833">
            <w:pPr>
              <w:rPr>
                <w:rFonts w:asciiTheme="minorBidi" w:hAnsiTheme="minorBidi"/>
                <w:bCs/>
              </w:rPr>
            </w:pPr>
            <w:r w:rsidRPr="00356760">
              <w:rPr>
                <w:rFonts w:asciiTheme="minorBidi" w:hAnsiTheme="minorBidi"/>
                <w:bCs/>
              </w:rPr>
              <w:t>Water Tank GI best quality 500 litter (container 2mm thickness)</w:t>
            </w:r>
          </w:p>
        </w:tc>
        <w:tc>
          <w:tcPr>
            <w:tcW w:w="1170" w:type="dxa"/>
            <w:noWrap/>
            <w:hideMark/>
          </w:tcPr>
          <w:p w14:paraId="43E399DB" w14:textId="77777777" w:rsidR="00C53DE4" w:rsidRPr="00356760" w:rsidRDefault="00C53DE4" w:rsidP="003C03DA">
            <w:pPr>
              <w:jc w:val="center"/>
              <w:rPr>
                <w:rFonts w:asciiTheme="minorBidi" w:hAnsiTheme="minorBidi"/>
                <w:b/>
              </w:rPr>
            </w:pPr>
            <w:r w:rsidRPr="00356760">
              <w:rPr>
                <w:rFonts w:asciiTheme="minorBidi" w:hAnsiTheme="minorBidi"/>
                <w:b/>
                <w:rtl/>
              </w:rPr>
              <w:t>1</w:t>
            </w:r>
          </w:p>
        </w:tc>
        <w:tc>
          <w:tcPr>
            <w:tcW w:w="1713" w:type="dxa"/>
            <w:noWrap/>
            <w:hideMark/>
          </w:tcPr>
          <w:p w14:paraId="0D9236BC"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21856D09" w14:textId="77777777" w:rsidTr="00C53DE4">
        <w:trPr>
          <w:trHeight w:val="540"/>
        </w:trPr>
        <w:tc>
          <w:tcPr>
            <w:tcW w:w="466" w:type="dxa"/>
            <w:noWrap/>
            <w:hideMark/>
          </w:tcPr>
          <w:p w14:paraId="05576573" w14:textId="77777777" w:rsidR="00C53DE4" w:rsidRPr="00654833" w:rsidRDefault="00C53DE4" w:rsidP="00654833">
            <w:pPr>
              <w:rPr>
                <w:rFonts w:asciiTheme="minorBidi" w:hAnsiTheme="minorBidi"/>
                <w:bCs/>
                <w:rtl/>
              </w:rPr>
            </w:pPr>
            <w:r w:rsidRPr="00654833">
              <w:rPr>
                <w:rFonts w:asciiTheme="minorBidi" w:hAnsiTheme="minorBidi"/>
                <w:bCs/>
              </w:rPr>
              <w:t>8</w:t>
            </w:r>
          </w:p>
        </w:tc>
        <w:tc>
          <w:tcPr>
            <w:tcW w:w="6104" w:type="dxa"/>
            <w:noWrap/>
            <w:hideMark/>
          </w:tcPr>
          <w:p w14:paraId="04DBA461" w14:textId="7108FA86" w:rsidR="00C53DE4" w:rsidRPr="00356760" w:rsidRDefault="00C53DE4" w:rsidP="00654833">
            <w:pPr>
              <w:rPr>
                <w:rFonts w:asciiTheme="minorBidi" w:hAnsiTheme="minorBidi"/>
                <w:bCs/>
              </w:rPr>
            </w:pPr>
            <w:r w:rsidRPr="00356760">
              <w:rPr>
                <w:rFonts w:asciiTheme="minorBidi" w:hAnsiTheme="minorBidi"/>
                <w:bCs/>
              </w:rPr>
              <w:t>Plastic Pipe (polyethylene pipe 1 inch) 16 war</w:t>
            </w:r>
          </w:p>
        </w:tc>
        <w:tc>
          <w:tcPr>
            <w:tcW w:w="1170" w:type="dxa"/>
            <w:noWrap/>
            <w:hideMark/>
          </w:tcPr>
          <w:p w14:paraId="793DC82B" w14:textId="77777777" w:rsidR="00C53DE4" w:rsidRPr="00356760" w:rsidRDefault="00C53DE4" w:rsidP="003C03DA">
            <w:pPr>
              <w:jc w:val="center"/>
              <w:rPr>
                <w:rFonts w:asciiTheme="minorBidi" w:hAnsiTheme="minorBidi"/>
                <w:b/>
              </w:rPr>
            </w:pPr>
            <w:r w:rsidRPr="00356760">
              <w:rPr>
                <w:rFonts w:asciiTheme="minorBidi" w:hAnsiTheme="minorBidi"/>
                <w:b/>
                <w:rtl/>
              </w:rPr>
              <w:t>20</w:t>
            </w:r>
          </w:p>
        </w:tc>
        <w:tc>
          <w:tcPr>
            <w:tcW w:w="1713" w:type="dxa"/>
            <w:noWrap/>
            <w:hideMark/>
          </w:tcPr>
          <w:p w14:paraId="52351CE5"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6D6F6CA1" w14:textId="77777777" w:rsidTr="00C53DE4">
        <w:trPr>
          <w:trHeight w:val="540"/>
        </w:trPr>
        <w:tc>
          <w:tcPr>
            <w:tcW w:w="466" w:type="dxa"/>
            <w:noWrap/>
            <w:hideMark/>
          </w:tcPr>
          <w:p w14:paraId="16B4C717" w14:textId="77777777" w:rsidR="00C53DE4" w:rsidRPr="00654833" w:rsidRDefault="00C53DE4" w:rsidP="00654833">
            <w:pPr>
              <w:rPr>
                <w:rFonts w:asciiTheme="minorBidi" w:hAnsiTheme="minorBidi"/>
                <w:bCs/>
                <w:rtl/>
              </w:rPr>
            </w:pPr>
            <w:r w:rsidRPr="00654833">
              <w:rPr>
                <w:rFonts w:asciiTheme="minorBidi" w:hAnsiTheme="minorBidi"/>
                <w:bCs/>
              </w:rPr>
              <w:t>9</w:t>
            </w:r>
          </w:p>
        </w:tc>
        <w:tc>
          <w:tcPr>
            <w:tcW w:w="6104" w:type="dxa"/>
            <w:noWrap/>
            <w:hideMark/>
          </w:tcPr>
          <w:p w14:paraId="30468883" w14:textId="77777777" w:rsidR="00C53DE4" w:rsidRPr="00356760" w:rsidRDefault="00C53DE4" w:rsidP="00654833">
            <w:pPr>
              <w:rPr>
                <w:rFonts w:asciiTheme="minorBidi" w:hAnsiTheme="minorBidi"/>
                <w:bCs/>
              </w:rPr>
            </w:pPr>
            <w:r w:rsidRPr="00356760">
              <w:rPr>
                <w:rFonts w:asciiTheme="minorBidi" w:hAnsiTheme="minorBidi"/>
                <w:bCs/>
              </w:rPr>
              <w:t>Filter (1 inch)</w:t>
            </w:r>
          </w:p>
        </w:tc>
        <w:tc>
          <w:tcPr>
            <w:tcW w:w="1170" w:type="dxa"/>
            <w:noWrap/>
            <w:hideMark/>
          </w:tcPr>
          <w:p w14:paraId="1CEFC430" w14:textId="77777777" w:rsidR="00C53DE4" w:rsidRPr="00356760" w:rsidRDefault="00C53DE4" w:rsidP="003C03DA">
            <w:pPr>
              <w:jc w:val="center"/>
              <w:rPr>
                <w:rFonts w:asciiTheme="minorBidi" w:hAnsiTheme="minorBidi"/>
                <w:b/>
              </w:rPr>
            </w:pPr>
            <w:r w:rsidRPr="00356760">
              <w:rPr>
                <w:rFonts w:asciiTheme="minorBidi" w:hAnsiTheme="minorBidi"/>
                <w:b/>
                <w:rtl/>
              </w:rPr>
              <w:t>1</w:t>
            </w:r>
          </w:p>
        </w:tc>
        <w:tc>
          <w:tcPr>
            <w:tcW w:w="1713" w:type="dxa"/>
            <w:noWrap/>
            <w:hideMark/>
          </w:tcPr>
          <w:p w14:paraId="35461A90"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77C989DA" w14:textId="77777777" w:rsidTr="00C53DE4">
        <w:trPr>
          <w:trHeight w:val="540"/>
        </w:trPr>
        <w:tc>
          <w:tcPr>
            <w:tcW w:w="466" w:type="dxa"/>
            <w:noWrap/>
            <w:hideMark/>
          </w:tcPr>
          <w:p w14:paraId="66A74DDA" w14:textId="77777777" w:rsidR="00C53DE4" w:rsidRPr="00654833" w:rsidRDefault="00C53DE4" w:rsidP="00654833">
            <w:pPr>
              <w:rPr>
                <w:rFonts w:asciiTheme="minorBidi" w:hAnsiTheme="minorBidi"/>
                <w:bCs/>
                <w:rtl/>
              </w:rPr>
            </w:pPr>
            <w:r w:rsidRPr="00654833">
              <w:rPr>
                <w:rFonts w:asciiTheme="minorBidi" w:hAnsiTheme="minorBidi"/>
                <w:bCs/>
              </w:rPr>
              <w:t>10</w:t>
            </w:r>
          </w:p>
        </w:tc>
        <w:tc>
          <w:tcPr>
            <w:tcW w:w="6104" w:type="dxa"/>
            <w:noWrap/>
            <w:hideMark/>
          </w:tcPr>
          <w:p w14:paraId="3B629DA8" w14:textId="77777777" w:rsidR="00C53DE4" w:rsidRPr="00356760" w:rsidRDefault="00C53DE4" w:rsidP="00654833">
            <w:pPr>
              <w:rPr>
                <w:rFonts w:asciiTheme="minorBidi" w:hAnsiTheme="minorBidi"/>
                <w:bCs/>
              </w:rPr>
            </w:pPr>
            <w:r w:rsidRPr="00356760">
              <w:rPr>
                <w:rFonts w:asciiTheme="minorBidi" w:hAnsiTheme="minorBidi"/>
                <w:bCs/>
              </w:rPr>
              <w:t>Saidal clamp plastic</w:t>
            </w:r>
          </w:p>
        </w:tc>
        <w:tc>
          <w:tcPr>
            <w:tcW w:w="1170" w:type="dxa"/>
            <w:noWrap/>
            <w:hideMark/>
          </w:tcPr>
          <w:p w14:paraId="5146FA5D" w14:textId="77777777" w:rsidR="00C53DE4" w:rsidRPr="00356760" w:rsidRDefault="00C53DE4" w:rsidP="003C03DA">
            <w:pPr>
              <w:jc w:val="center"/>
              <w:rPr>
                <w:rFonts w:asciiTheme="minorBidi" w:hAnsiTheme="minorBidi"/>
                <w:b/>
              </w:rPr>
            </w:pPr>
            <w:r w:rsidRPr="00356760">
              <w:rPr>
                <w:rFonts w:asciiTheme="minorBidi" w:hAnsiTheme="minorBidi"/>
                <w:b/>
                <w:rtl/>
              </w:rPr>
              <w:t>8</w:t>
            </w:r>
          </w:p>
        </w:tc>
        <w:tc>
          <w:tcPr>
            <w:tcW w:w="1713" w:type="dxa"/>
            <w:noWrap/>
            <w:hideMark/>
          </w:tcPr>
          <w:p w14:paraId="2AFFB4CD"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11447E53" w14:textId="77777777" w:rsidTr="00C53DE4">
        <w:trPr>
          <w:trHeight w:val="540"/>
        </w:trPr>
        <w:tc>
          <w:tcPr>
            <w:tcW w:w="466" w:type="dxa"/>
            <w:noWrap/>
            <w:hideMark/>
          </w:tcPr>
          <w:p w14:paraId="09BA684F" w14:textId="77777777" w:rsidR="00C53DE4" w:rsidRPr="00654833" w:rsidRDefault="00C53DE4" w:rsidP="00654833">
            <w:pPr>
              <w:rPr>
                <w:rFonts w:asciiTheme="minorBidi" w:hAnsiTheme="minorBidi"/>
                <w:bCs/>
                <w:rtl/>
              </w:rPr>
            </w:pPr>
            <w:r w:rsidRPr="00654833">
              <w:rPr>
                <w:rFonts w:asciiTheme="minorBidi" w:hAnsiTheme="minorBidi"/>
                <w:bCs/>
              </w:rPr>
              <w:t>11</w:t>
            </w:r>
          </w:p>
        </w:tc>
        <w:tc>
          <w:tcPr>
            <w:tcW w:w="6104" w:type="dxa"/>
            <w:noWrap/>
            <w:hideMark/>
          </w:tcPr>
          <w:p w14:paraId="4F4058C5" w14:textId="77777777" w:rsidR="00C53DE4" w:rsidRPr="00356760" w:rsidRDefault="00C53DE4" w:rsidP="00654833">
            <w:pPr>
              <w:rPr>
                <w:rFonts w:asciiTheme="minorBidi" w:hAnsiTheme="minorBidi"/>
                <w:bCs/>
              </w:rPr>
            </w:pPr>
            <w:r w:rsidRPr="00356760">
              <w:rPr>
                <w:rFonts w:asciiTheme="minorBidi" w:hAnsiTheme="minorBidi"/>
                <w:bCs/>
              </w:rPr>
              <w:t>Valves</w:t>
            </w:r>
          </w:p>
        </w:tc>
        <w:tc>
          <w:tcPr>
            <w:tcW w:w="1170" w:type="dxa"/>
            <w:noWrap/>
            <w:hideMark/>
          </w:tcPr>
          <w:p w14:paraId="729A4EA3" w14:textId="77777777" w:rsidR="00C53DE4" w:rsidRPr="00356760" w:rsidRDefault="00C53DE4" w:rsidP="003C03DA">
            <w:pPr>
              <w:jc w:val="center"/>
              <w:rPr>
                <w:rFonts w:asciiTheme="minorBidi" w:hAnsiTheme="minorBidi"/>
                <w:b/>
              </w:rPr>
            </w:pPr>
            <w:r w:rsidRPr="00356760">
              <w:rPr>
                <w:rFonts w:asciiTheme="minorBidi" w:hAnsiTheme="minorBidi"/>
                <w:b/>
                <w:rtl/>
              </w:rPr>
              <w:t>8</w:t>
            </w:r>
          </w:p>
        </w:tc>
        <w:tc>
          <w:tcPr>
            <w:tcW w:w="1713" w:type="dxa"/>
            <w:noWrap/>
            <w:hideMark/>
          </w:tcPr>
          <w:p w14:paraId="24C7B196"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47B80FBD" w14:textId="77777777" w:rsidTr="00C53DE4">
        <w:trPr>
          <w:trHeight w:val="540"/>
        </w:trPr>
        <w:tc>
          <w:tcPr>
            <w:tcW w:w="466" w:type="dxa"/>
            <w:noWrap/>
            <w:hideMark/>
          </w:tcPr>
          <w:p w14:paraId="0BAEFC70" w14:textId="77777777" w:rsidR="00C53DE4" w:rsidRPr="00654833" w:rsidRDefault="00C53DE4" w:rsidP="00654833">
            <w:pPr>
              <w:rPr>
                <w:rFonts w:asciiTheme="minorBidi" w:hAnsiTheme="minorBidi"/>
                <w:bCs/>
                <w:rtl/>
              </w:rPr>
            </w:pPr>
            <w:r w:rsidRPr="00654833">
              <w:rPr>
                <w:rFonts w:asciiTheme="minorBidi" w:hAnsiTheme="minorBidi"/>
                <w:bCs/>
              </w:rPr>
              <w:t>12</w:t>
            </w:r>
          </w:p>
        </w:tc>
        <w:tc>
          <w:tcPr>
            <w:tcW w:w="6104" w:type="dxa"/>
            <w:noWrap/>
            <w:hideMark/>
          </w:tcPr>
          <w:p w14:paraId="531716B3" w14:textId="77777777" w:rsidR="00C53DE4" w:rsidRPr="00356760" w:rsidRDefault="00C53DE4" w:rsidP="00654833">
            <w:pPr>
              <w:rPr>
                <w:rFonts w:asciiTheme="minorBidi" w:hAnsiTheme="minorBidi"/>
                <w:bCs/>
              </w:rPr>
            </w:pPr>
            <w:r w:rsidRPr="00356760">
              <w:rPr>
                <w:rFonts w:asciiTheme="minorBidi" w:hAnsiTheme="minorBidi"/>
                <w:bCs/>
              </w:rPr>
              <w:t xml:space="preserve">Endcap </w:t>
            </w:r>
          </w:p>
        </w:tc>
        <w:tc>
          <w:tcPr>
            <w:tcW w:w="1170" w:type="dxa"/>
            <w:noWrap/>
            <w:hideMark/>
          </w:tcPr>
          <w:p w14:paraId="37CEABD7" w14:textId="77777777" w:rsidR="00C53DE4" w:rsidRPr="00356760" w:rsidRDefault="00C53DE4" w:rsidP="003C03DA">
            <w:pPr>
              <w:jc w:val="center"/>
              <w:rPr>
                <w:rFonts w:asciiTheme="minorBidi" w:hAnsiTheme="minorBidi"/>
                <w:b/>
              </w:rPr>
            </w:pPr>
            <w:r w:rsidRPr="00356760">
              <w:rPr>
                <w:rFonts w:asciiTheme="minorBidi" w:hAnsiTheme="minorBidi"/>
                <w:b/>
                <w:rtl/>
              </w:rPr>
              <w:t>1</w:t>
            </w:r>
          </w:p>
        </w:tc>
        <w:tc>
          <w:tcPr>
            <w:tcW w:w="1713" w:type="dxa"/>
            <w:noWrap/>
            <w:hideMark/>
          </w:tcPr>
          <w:p w14:paraId="0EA336A4" w14:textId="77777777" w:rsidR="00C53DE4" w:rsidRPr="00654833" w:rsidRDefault="00C53DE4" w:rsidP="003C03DA">
            <w:pPr>
              <w:jc w:val="center"/>
              <w:rPr>
                <w:rFonts w:asciiTheme="minorBidi" w:hAnsiTheme="minorBidi"/>
                <w:bCs/>
                <w:rtl/>
              </w:rPr>
            </w:pPr>
            <w:r w:rsidRPr="00654833">
              <w:rPr>
                <w:rFonts w:asciiTheme="minorBidi" w:hAnsiTheme="minorBidi"/>
                <w:bCs/>
              </w:rPr>
              <w:t>Kg</w:t>
            </w:r>
          </w:p>
        </w:tc>
      </w:tr>
      <w:tr w:rsidR="00C53DE4" w:rsidRPr="00654833" w14:paraId="083F2B97" w14:textId="77777777" w:rsidTr="00C53DE4">
        <w:trPr>
          <w:trHeight w:val="540"/>
        </w:trPr>
        <w:tc>
          <w:tcPr>
            <w:tcW w:w="466" w:type="dxa"/>
            <w:noWrap/>
            <w:hideMark/>
          </w:tcPr>
          <w:p w14:paraId="7B40924F" w14:textId="77777777" w:rsidR="00C53DE4" w:rsidRPr="00654833" w:rsidRDefault="00C53DE4" w:rsidP="00654833">
            <w:pPr>
              <w:rPr>
                <w:rFonts w:asciiTheme="minorBidi" w:hAnsiTheme="minorBidi"/>
                <w:bCs/>
                <w:rtl/>
              </w:rPr>
            </w:pPr>
            <w:r w:rsidRPr="00654833">
              <w:rPr>
                <w:rFonts w:asciiTheme="minorBidi" w:hAnsiTheme="minorBidi"/>
                <w:bCs/>
              </w:rPr>
              <w:t>13</w:t>
            </w:r>
          </w:p>
        </w:tc>
        <w:tc>
          <w:tcPr>
            <w:tcW w:w="6104" w:type="dxa"/>
            <w:noWrap/>
            <w:hideMark/>
          </w:tcPr>
          <w:p w14:paraId="7739D9EE" w14:textId="77777777" w:rsidR="00C53DE4" w:rsidRPr="00356760" w:rsidRDefault="00C53DE4" w:rsidP="00654833">
            <w:pPr>
              <w:rPr>
                <w:rFonts w:asciiTheme="minorBidi" w:hAnsiTheme="minorBidi"/>
                <w:bCs/>
              </w:rPr>
            </w:pPr>
            <w:r w:rsidRPr="00356760">
              <w:rPr>
                <w:rFonts w:asciiTheme="minorBidi" w:hAnsiTheme="minorBidi"/>
                <w:bCs/>
              </w:rPr>
              <w:t xml:space="preserve">Elbow Connector (1 inch) </w:t>
            </w:r>
            <w:r w:rsidRPr="00356760">
              <w:rPr>
                <w:rFonts w:asciiTheme="minorBidi" w:hAnsiTheme="minorBidi"/>
                <w:bCs/>
                <w:rtl/>
              </w:rPr>
              <w:t>زانو خم</w:t>
            </w:r>
          </w:p>
        </w:tc>
        <w:tc>
          <w:tcPr>
            <w:tcW w:w="1170" w:type="dxa"/>
            <w:noWrap/>
            <w:hideMark/>
          </w:tcPr>
          <w:p w14:paraId="016A7BC5" w14:textId="77777777" w:rsidR="00C53DE4" w:rsidRPr="00356760" w:rsidRDefault="00C53DE4" w:rsidP="003C03DA">
            <w:pPr>
              <w:jc w:val="center"/>
              <w:rPr>
                <w:rFonts w:asciiTheme="minorBidi" w:hAnsiTheme="minorBidi"/>
                <w:b/>
              </w:rPr>
            </w:pPr>
            <w:r w:rsidRPr="00356760">
              <w:rPr>
                <w:rFonts w:asciiTheme="minorBidi" w:hAnsiTheme="minorBidi"/>
                <w:b/>
                <w:rtl/>
              </w:rPr>
              <w:t>4</w:t>
            </w:r>
          </w:p>
        </w:tc>
        <w:tc>
          <w:tcPr>
            <w:tcW w:w="1713" w:type="dxa"/>
            <w:noWrap/>
            <w:hideMark/>
          </w:tcPr>
          <w:p w14:paraId="6D1AF53A" w14:textId="77777777" w:rsidR="00C53DE4" w:rsidRPr="00654833" w:rsidRDefault="00C53DE4" w:rsidP="003C03DA">
            <w:pPr>
              <w:jc w:val="center"/>
              <w:rPr>
                <w:rFonts w:asciiTheme="minorBidi" w:hAnsiTheme="minorBidi"/>
                <w:bCs/>
                <w:rtl/>
              </w:rPr>
            </w:pPr>
            <w:r w:rsidRPr="00654833">
              <w:rPr>
                <w:rFonts w:asciiTheme="minorBidi" w:hAnsiTheme="minorBidi"/>
                <w:bCs/>
              </w:rPr>
              <w:t>Kg</w:t>
            </w:r>
          </w:p>
        </w:tc>
      </w:tr>
      <w:tr w:rsidR="00C53DE4" w:rsidRPr="00654833" w14:paraId="65A6564B" w14:textId="77777777" w:rsidTr="00C53DE4">
        <w:trPr>
          <w:trHeight w:val="540"/>
        </w:trPr>
        <w:tc>
          <w:tcPr>
            <w:tcW w:w="466" w:type="dxa"/>
            <w:noWrap/>
            <w:hideMark/>
          </w:tcPr>
          <w:p w14:paraId="7A77F0C8" w14:textId="77777777" w:rsidR="00C53DE4" w:rsidRPr="00654833" w:rsidRDefault="00C53DE4" w:rsidP="00654833">
            <w:pPr>
              <w:rPr>
                <w:rFonts w:asciiTheme="minorBidi" w:hAnsiTheme="minorBidi"/>
                <w:bCs/>
                <w:rtl/>
              </w:rPr>
            </w:pPr>
            <w:r w:rsidRPr="00654833">
              <w:rPr>
                <w:rFonts w:asciiTheme="minorBidi" w:hAnsiTheme="minorBidi"/>
                <w:bCs/>
              </w:rPr>
              <w:t>14</w:t>
            </w:r>
          </w:p>
        </w:tc>
        <w:tc>
          <w:tcPr>
            <w:tcW w:w="6104" w:type="dxa"/>
            <w:noWrap/>
            <w:hideMark/>
          </w:tcPr>
          <w:p w14:paraId="665D19F2" w14:textId="77777777" w:rsidR="00C53DE4" w:rsidRPr="00356760" w:rsidRDefault="00C53DE4" w:rsidP="00654833">
            <w:pPr>
              <w:rPr>
                <w:rFonts w:asciiTheme="minorBidi" w:hAnsiTheme="minorBidi"/>
                <w:bCs/>
              </w:rPr>
            </w:pPr>
            <w:r w:rsidRPr="00356760">
              <w:rPr>
                <w:rFonts w:asciiTheme="minorBidi" w:hAnsiTheme="minorBidi"/>
                <w:bCs/>
                <w:rtl/>
              </w:rPr>
              <w:t>رابت (به خاطر وصل یک پایپ با دیگر) (</w:t>
            </w:r>
            <w:r w:rsidRPr="00356760">
              <w:rPr>
                <w:rFonts w:asciiTheme="minorBidi" w:hAnsiTheme="minorBidi"/>
                <w:bCs/>
                <w:rtl/>
                <w:lang w:bidi="fa-IR"/>
              </w:rPr>
              <w:t>۱</w:t>
            </w:r>
            <w:r w:rsidRPr="00356760">
              <w:rPr>
                <w:rFonts w:asciiTheme="minorBidi" w:hAnsiTheme="minorBidi"/>
                <w:bCs/>
                <w:rtl/>
              </w:rPr>
              <w:t xml:space="preserve"> انج) </w:t>
            </w:r>
            <w:r w:rsidRPr="00356760">
              <w:rPr>
                <w:rFonts w:asciiTheme="minorBidi" w:hAnsiTheme="minorBidi"/>
                <w:bCs/>
              </w:rPr>
              <w:t>Connector (1 inch</w:t>
            </w:r>
            <w:r w:rsidRPr="00356760">
              <w:rPr>
                <w:rFonts w:asciiTheme="minorBidi" w:hAnsiTheme="minorBidi"/>
                <w:bCs/>
                <w:rtl/>
              </w:rPr>
              <w:t xml:space="preserve">) </w:t>
            </w:r>
          </w:p>
        </w:tc>
        <w:tc>
          <w:tcPr>
            <w:tcW w:w="1170" w:type="dxa"/>
            <w:noWrap/>
            <w:hideMark/>
          </w:tcPr>
          <w:p w14:paraId="1CB94B55" w14:textId="77777777" w:rsidR="00C53DE4" w:rsidRPr="00356760" w:rsidRDefault="00C53DE4" w:rsidP="003C03DA">
            <w:pPr>
              <w:jc w:val="center"/>
              <w:rPr>
                <w:rFonts w:asciiTheme="minorBidi" w:hAnsiTheme="minorBidi"/>
                <w:b/>
                <w:rtl/>
              </w:rPr>
            </w:pPr>
            <w:r w:rsidRPr="00356760">
              <w:rPr>
                <w:rFonts w:asciiTheme="minorBidi" w:hAnsiTheme="minorBidi"/>
                <w:b/>
                <w:rtl/>
              </w:rPr>
              <w:t>2</w:t>
            </w:r>
          </w:p>
        </w:tc>
        <w:tc>
          <w:tcPr>
            <w:tcW w:w="1713" w:type="dxa"/>
            <w:noWrap/>
            <w:hideMark/>
          </w:tcPr>
          <w:p w14:paraId="0B8BBD5F"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7DF15C0C" w14:textId="77777777" w:rsidTr="00C53DE4">
        <w:trPr>
          <w:trHeight w:val="540"/>
        </w:trPr>
        <w:tc>
          <w:tcPr>
            <w:tcW w:w="466" w:type="dxa"/>
            <w:noWrap/>
            <w:hideMark/>
          </w:tcPr>
          <w:p w14:paraId="394966FE" w14:textId="77777777" w:rsidR="00C53DE4" w:rsidRPr="00654833" w:rsidRDefault="00C53DE4" w:rsidP="00654833">
            <w:pPr>
              <w:rPr>
                <w:rFonts w:asciiTheme="minorBidi" w:hAnsiTheme="minorBidi"/>
                <w:bCs/>
                <w:rtl/>
              </w:rPr>
            </w:pPr>
            <w:r w:rsidRPr="00654833">
              <w:rPr>
                <w:rFonts w:asciiTheme="minorBidi" w:hAnsiTheme="minorBidi"/>
                <w:bCs/>
              </w:rPr>
              <w:t>15</w:t>
            </w:r>
          </w:p>
        </w:tc>
        <w:tc>
          <w:tcPr>
            <w:tcW w:w="6104" w:type="dxa"/>
            <w:noWrap/>
            <w:hideMark/>
          </w:tcPr>
          <w:p w14:paraId="5000FFC1" w14:textId="77777777" w:rsidR="00C53DE4" w:rsidRPr="00356760" w:rsidRDefault="00C53DE4" w:rsidP="00654833">
            <w:pPr>
              <w:rPr>
                <w:rFonts w:asciiTheme="minorBidi" w:hAnsiTheme="minorBidi"/>
                <w:bCs/>
              </w:rPr>
            </w:pPr>
            <w:r w:rsidRPr="00356760">
              <w:rPr>
                <w:rFonts w:asciiTheme="minorBidi" w:hAnsiTheme="minorBidi"/>
                <w:bCs/>
                <w:rtl/>
              </w:rPr>
              <w:t xml:space="preserve">وال (قید ذخیره) </w:t>
            </w:r>
            <w:r w:rsidRPr="00356760">
              <w:rPr>
                <w:rFonts w:asciiTheme="minorBidi" w:hAnsiTheme="minorBidi"/>
                <w:bCs/>
              </w:rPr>
              <w:t>Cock</w:t>
            </w:r>
            <w:r w:rsidRPr="00356760">
              <w:rPr>
                <w:rFonts w:asciiTheme="minorBidi" w:hAnsiTheme="minorBidi"/>
                <w:bCs/>
                <w:rtl/>
              </w:rPr>
              <w:t xml:space="preserve"> </w:t>
            </w:r>
          </w:p>
        </w:tc>
        <w:tc>
          <w:tcPr>
            <w:tcW w:w="1170" w:type="dxa"/>
            <w:noWrap/>
            <w:hideMark/>
          </w:tcPr>
          <w:p w14:paraId="51607504" w14:textId="77777777" w:rsidR="00C53DE4" w:rsidRPr="00356760" w:rsidRDefault="00C53DE4" w:rsidP="003C03DA">
            <w:pPr>
              <w:jc w:val="center"/>
              <w:rPr>
                <w:rFonts w:asciiTheme="minorBidi" w:hAnsiTheme="minorBidi"/>
                <w:b/>
                <w:rtl/>
              </w:rPr>
            </w:pPr>
            <w:r w:rsidRPr="00356760">
              <w:rPr>
                <w:rFonts w:asciiTheme="minorBidi" w:hAnsiTheme="minorBidi"/>
                <w:b/>
                <w:rtl/>
              </w:rPr>
              <w:t>1</w:t>
            </w:r>
          </w:p>
        </w:tc>
        <w:tc>
          <w:tcPr>
            <w:tcW w:w="1713" w:type="dxa"/>
            <w:noWrap/>
            <w:hideMark/>
          </w:tcPr>
          <w:p w14:paraId="7C75F57D"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75C54D32" w14:textId="77777777" w:rsidTr="00C53DE4">
        <w:trPr>
          <w:trHeight w:val="540"/>
        </w:trPr>
        <w:tc>
          <w:tcPr>
            <w:tcW w:w="466" w:type="dxa"/>
            <w:noWrap/>
            <w:hideMark/>
          </w:tcPr>
          <w:p w14:paraId="2F65369D" w14:textId="77777777" w:rsidR="00C53DE4" w:rsidRPr="00654833" w:rsidRDefault="00C53DE4" w:rsidP="00654833">
            <w:pPr>
              <w:rPr>
                <w:rFonts w:asciiTheme="minorBidi" w:hAnsiTheme="minorBidi"/>
                <w:bCs/>
                <w:rtl/>
              </w:rPr>
            </w:pPr>
            <w:r w:rsidRPr="00654833">
              <w:rPr>
                <w:rFonts w:asciiTheme="minorBidi" w:hAnsiTheme="minorBidi"/>
                <w:bCs/>
              </w:rPr>
              <w:t>16</w:t>
            </w:r>
          </w:p>
        </w:tc>
        <w:tc>
          <w:tcPr>
            <w:tcW w:w="6104" w:type="dxa"/>
            <w:noWrap/>
            <w:hideMark/>
          </w:tcPr>
          <w:p w14:paraId="58ED016C" w14:textId="77777777" w:rsidR="00C53DE4" w:rsidRPr="00356760" w:rsidRDefault="00C53DE4" w:rsidP="00654833">
            <w:pPr>
              <w:rPr>
                <w:rFonts w:asciiTheme="minorBidi" w:hAnsiTheme="minorBidi"/>
                <w:bCs/>
              </w:rPr>
            </w:pPr>
            <w:r w:rsidRPr="00356760">
              <w:rPr>
                <w:rFonts w:asciiTheme="minorBidi" w:hAnsiTheme="minorBidi"/>
                <w:bCs/>
                <w:rtl/>
              </w:rPr>
              <w:t xml:space="preserve">سر پایپی </w:t>
            </w:r>
          </w:p>
        </w:tc>
        <w:tc>
          <w:tcPr>
            <w:tcW w:w="1170" w:type="dxa"/>
            <w:noWrap/>
            <w:hideMark/>
          </w:tcPr>
          <w:p w14:paraId="175C64A7" w14:textId="77777777" w:rsidR="00C53DE4" w:rsidRPr="00356760" w:rsidRDefault="00C53DE4" w:rsidP="003C03DA">
            <w:pPr>
              <w:jc w:val="center"/>
              <w:rPr>
                <w:rFonts w:asciiTheme="minorBidi" w:hAnsiTheme="minorBidi"/>
                <w:b/>
                <w:rtl/>
              </w:rPr>
            </w:pPr>
            <w:r w:rsidRPr="00356760">
              <w:rPr>
                <w:rFonts w:asciiTheme="minorBidi" w:hAnsiTheme="minorBidi"/>
                <w:b/>
                <w:rtl/>
              </w:rPr>
              <w:t>1</w:t>
            </w:r>
          </w:p>
        </w:tc>
        <w:tc>
          <w:tcPr>
            <w:tcW w:w="1713" w:type="dxa"/>
            <w:noWrap/>
            <w:hideMark/>
          </w:tcPr>
          <w:p w14:paraId="4E8E1B08"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6432470C" w14:textId="77777777" w:rsidTr="00C53DE4">
        <w:trPr>
          <w:trHeight w:val="540"/>
        </w:trPr>
        <w:tc>
          <w:tcPr>
            <w:tcW w:w="466" w:type="dxa"/>
            <w:noWrap/>
            <w:hideMark/>
          </w:tcPr>
          <w:p w14:paraId="2D2F7160" w14:textId="77777777" w:rsidR="00C53DE4" w:rsidRPr="00654833" w:rsidRDefault="00C53DE4" w:rsidP="00654833">
            <w:pPr>
              <w:rPr>
                <w:rFonts w:asciiTheme="minorBidi" w:hAnsiTheme="minorBidi"/>
                <w:bCs/>
                <w:rtl/>
              </w:rPr>
            </w:pPr>
            <w:r w:rsidRPr="00654833">
              <w:rPr>
                <w:rFonts w:asciiTheme="minorBidi" w:hAnsiTheme="minorBidi"/>
                <w:bCs/>
              </w:rPr>
              <w:t>17</w:t>
            </w:r>
          </w:p>
        </w:tc>
        <w:tc>
          <w:tcPr>
            <w:tcW w:w="6104" w:type="dxa"/>
            <w:noWrap/>
            <w:hideMark/>
          </w:tcPr>
          <w:p w14:paraId="101D2D3F" w14:textId="77777777" w:rsidR="00C53DE4" w:rsidRPr="00356760" w:rsidRDefault="00C53DE4" w:rsidP="00654833">
            <w:pPr>
              <w:rPr>
                <w:rFonts w:asciiTheme="minorBidi" w:hAnsiTheme="minorBidi"/>
                <w:bCs/>
              </w:rPr>
            </w:pPr>
            <w:r w:rsidRPr="00356760">
              <w:rPr>
                <w:rFonts w:asciiTheme="minorBidi" w:hAnsiTheme="minorBidi"/>
                <w:bCs/>
              </w:rPr>
              <w:t>Connector (</w:t>
            </w:r>
            <w:r w:rsidRPr="00356760">
              <w:rPr>
                <w:rFonts w:asciiTheme="minorBidi" w:hAnsiTheme="minorBidi"/>
                <w:bCs/>
                <w:rtl/>
              </w:rPr>
              <w:t>بیرون چوری</w:t>
            </w:r>
            <w:r w:rsidRPr="00356760">
              <w:rPr>
                <w:rFonts w:asciiTheme="minorBidi" w:hAnsiTheme="minorBidi"/>
                <w:bCs/>
              </w:rPr>
              <w:t>)</w:t>
            </w:r>
          </w:p>
        </w:tc>
        <w:tc>
          <w:tcPr>
            <w:tcW w:w="1170" w:type="dxa"/>
            <w:noWrap/>
            <w:hideMark/>
          </w:tcPr>
          <w:p w14:paraId="4A5D744C" w14:textId="77777777" w:rsidR="00C53DE4" w:rsidRPr="00356760" w:rsidRDefault="00C53DE4" w:rsidP="003C03DA">
            <w:pPr>
              <w:jc w:val="center"/>
              <w:rPr>
                <w:rFonts w:asciiTheme="minorBidi" w:hAnsiTheme="minorBidi"/>
                <w:b/>
              </w:rPr>
            </w:pPr>
            <w:r w:rsidRPr="00356760">
              <w:rPr>
                <w:rFonts w:asciiTheme="minorBidi" w:hAnsiTheme="minorBidi"/>
                <w:b/>
                <w:rtl/>
              </w:rPr>
              <w:t>1</w:t>
            </w:r>
          </w:p>
        </w:tc>
        <w:tc>
          <w:tcPr>
            <w:tcW w:w="1713" w:type="dxa"/>
            <w:noWrap/>
            <w:hideMark/>
          </w:tcPr>
          <w:p w14:paraId="7E435A1A" w14:textId="77777777" w:rsidR="00C53DE4" w:rsidRPr="00654833" w:rsidRDefault="00C53DE4" w:rsidP="003C03DA">
            <w:pPr>
              <w:jc w:val="center"/>
              <w:rPr>
                <w:rFonts w:asciiTheme="minorBidi" w:hAnsiTheme="minorBidi"/>
                <w:bCs/>
                <w:rtl/>
              </w:rPr>
            </w:pPr>
            <w:r w:rsidRPr="00654833">
              <w:rPr>
                <w:rFonts w:asciiTheme="minorBidi" w:hAnsiTheme="minorBidi"/>
                <w:bCs/>
              </w:rPr>
              <w:t>m2</w:t>
            </w:r>
          </w:p>
        </w:tc>
      </w:tr>
      <w:tr w:rsidR="00C53DE4" w:rsidRPr="00654833" w14:paraId="7ECF5516" w14:textId="77777777" w:rsidTr="00C53DE4">
        <w:trPr>
          <w:trHeight w:val="540"/>
        </w:trPr>
        <w:tc>
          <w:tcPr>
            <w:tcW w:w="466" w:type="dxa"/>
            <w:noWrap/>
            <w:hideMark/>
          </w:tcPr>
          <w:p w14:paraId="77DC905E" w14:textId="77777777" w:rsidR="00C53DE4" w:rsidRPr="00654833" w:rsidRDefault="00C53DE4" w:rsidP="00654833">
            <w:pPr>
              <w:rPr>
                <w:rFonts w:asciiTheme="minorBidi" w:hAnsiTheme="minorBidi"/>
                <w:bCs/>
                <w:rtl/>
              </w:rPr>
            </w:pPr>
            <w:r w:rsidRPr="00654833">
              <w:rPr>
                <w:rFonts w:asciiTheme="minorBidi" w:hAnsiTheme="minorBidi"/>
                <w:bCs/>
              </w:rPr>
              <w:t>18</w:t>
            </w:r>
          </w:p>
        </w:tc>
        <w:tc>
          <w:tcPr>
            <w:tcW w:w="6104" w:type="dxa"/>
            <w:noWrap/>
            <w:hideMark/>
          </w:tcPr>
          <w:p w14:paraId="639B4D66" w14:textId="77777777" w:rsidR="00C53DE4" w:rsidRPr="00356760" w:rsidRDefault="00C53DE4" w:rsidP="00654833">
            <w:pPr>
              <w:rPr>
                <w:rFonts w:asciiTheme="minorBidi" w:hAnsiTheme="minorBidi"/>
                <w:bCs/>
              </w:rPr>
            </w:pPr>
            <w:r w:rsidRPr="00356760">
              <w:rPr>
                <w:rFonts w:asciiTheme="minorBidi" w:hAnsiTheme="minorBidi"/>
                <w:bCs/>
              </w:rPr>
              <w:t>Feeder Line Pipe (</w:t>
            </w:r>
            <w:r w:rsidRPr="00356760">
              <w:rPr>
                <w:rFonts w:asciiTheme="minorBidi" w:hAnsiTheme="minorBidi"/>
                <w:bCs/>
                <w:rtl/>
              </w:rPr>
              <w:t>پایپ توزیع آب در اطراف گیاه</w:t>
            </w:r>
            <w:r w:rsidRPr="00356760">
              <w:rPr>
                <w:rFonts w:asciiTheme="minorBidi" w:hAnsiTheme="minorBidi"/>
                <w:bCs/>
              </w:rPr>
              <w:t>)</w:t>
            </w:r>
          </w:p>
        </w:tc>
        <w:tc>
          <w:tcPr>
            <w:tcW w:w="1170" w:type="dxa"/>
            <w:noWrap/>
            <w:hideMark/>
          </w:tcPr>
          <w:p w14:paraId="57F52795" w14:textId="77777777" w:rsidR="00C53DE4" w:rsidRPr="00356760" w:rsidRDefault="00C53DE4" w:rsidP="003C03DA">
            <w:pPr>
              <w:jc w:val="center"/>
              <w:rPr>
                <w:rFonts w:asciiTheme="minorBidi" w:hAnsiTheme="minorBidi"/>
                <w:b/>
              </w:rPr>
            </w:pPr>
            <w:r w:rsidRPr="00356760">
              <w:rPr>
                <w:rFonts w:asciiTheme="minorBidi" w:hAnsiTheme="minorBidi"/>
                <w:b/>
                <w:rtl/>
              </w:rPr>
              <w:t>80</w:t>
            </w:r>
          </w:p>
        </w:tc>
        <w:tc>
          <w:tcPr>
            <w:tcW w:w="1713" w:type="dxa"/>
            <w:noWrap/>
            <w:hideMark/>
          </w:tcPr>
          <w:p w14:paraId="72FC5DB0" w14:textId="77777777" w:rsidR="00C53DE4" w:rsidRPr="00654833" w:rsidRDefault="00C53DE4" w:rsidP="003C03DA">
            <w:pPr>
              <w:jc w:val="center"/>
              <w:rPr>
                <w:rFonts w:asciiTheme="minorBidi" w:hAnsiTheme="minorBidi"/>
                <w:bCs/>
                <w:rtl/>
              </w:rPr>
            </w:pPr>
            <w:r w:rsidRPr="00654833">
              <w:rPr>
                <w:rFonts w:asciiTheme="minorBidi" w:hAnsiTheme="minorBidi"/>
                <w:bCs/>
              </w:rPr>
              <w:t>m</w:t>
            </w:r>
          </w:p>
        </w:tc>
      </w:tr>
      <w:tr w:rsidR="00C53DE4" w:rsidRPr="00654833" w14:paraId="36DE1804" w14:textId="77777777" w:rsidTr="00C53DE4">
        <w:trPr>
          <w:trHeight w:val="540"/>
        </w:trPr>
        <w:tc>
          <w:tcPr>
            <w:tcW w:w="466" w:type="dxa"/>
            <w:noWrap/>
            <w:hideMark/>
          </w:tcPr>
          <w:p w14:paraId="7300234D" w14:textId="77777777" w:rsidR="00C53DE4" w:rsidRPr="00654833" w:rsidRDefault="00C53DE4" w:rsidP="00654833">
            <w:pPr>
              <w:rPr>
                <w:rFonts w:asciiTheme="minorBidi" w:hAnsiTheme="minorBidi"/>
                <w:bCs/>
                <w:rtl/>
              </w:rPr>
            </w:pPr>
            <w:r w:rsidRPr="00654833">
              <w:rPr>
                <w:rFonts w:asciiTheme="minorBidi" w:hAnsiTheme="minorBidi"/>
                <w:bCs/>
              </w:rPr>
              <w:t>19</w:t>
            </w:r>
          </w:p>
        </w:tc>
        <w:tc>
          <w:tcPr>
            <w:tcW w:w="6104" w:type="dxa"/>
            <w:noWrap/>
            <w:hideMark/>
          </w:tcPr>
          <w:p w14:paraId="675739FB" w14:textId="77777777" w:rsidR="00C53DE4" w:rsidRPr="00356760" w:rsidRDefault="00C53DE4" w:rsidP="00654833">
            <w:pPr>
              <w:rPr>
                <w:rFonts w:asciiTheme="minorBidi" w:hAnsiTheme="minorBidi"/>
                <w:bCs/>
              </w:rPr>
            </w:pPr>
            <w:r w:rsidRPr="00356760">
              <w:rPr>
                <w:rFonts w:asciiTheme="minorBidi" w:hAnsiTheme="minorBidi"/>
                <w:bCs/>
              </w:rPr>
              <w:t xml:space="preserve">Ashtat   </w:t>
            </w:r>
            <w:r w:rsidRPr="00356760">
              <w:rPr>
                <w:rFonts w:asciiTheme="minorBidi" w:hAnsiTheme="minorBidi"/>
                <w:bCs/>
                <w:rtl/>
              </w:rPr>
              <w:t>خشت و پیچ</w:t>
            </w:r>
          </w:p>
        </w:tc>
        <w:tc>
          <w:tcPr>
            <w:tcW w:w="1170" w:type="dxa"/>
            <w:noWrap/>
            <w:hideMark/>
          </w:tcPr>
          <w:p w14:paraId="18583983" w14:textId="77777777" w:rsidR="00C53DE4" w:rsidRPr="00356760" w:rsidRDefault="00C53DE4" w:rsidP="003C03DA">
            <w:pPr>
              <w:jc w:val="center"/>
              <w:rPr>
                <w:rFonts w:asciiTheme="minorBidi" w:hAnsiTheme="minorBidi"/>
                <w:b/>
              </w:rPr>
            </w:pPr>
            <w:r w:rsidRPr="00356760">
              <w:rPr>
                <w:rFonts w:asciiTheme="minorBidi" w:hAnsiTheme="minorBidi"/>
                <w:b/>
                <w:rtl/>
              </w:rPr>
              <w:t>3</w:t>
            </w:r>
          </w:p>
        </w:tc>
        <w:tc>
          <w:tcPr>
            <w:tcW w:w="1713" w:type="dxa"/>
            <w:noWrap/>
            <w:hideMark/>
          </w:tcPr>
          <w:p w14:paraId="0BA31C94"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514F5E59" w14:textId="77777777" w:rsidTr="00C53DE4">
        <w:trPr>
          <w:trHeight w:val="540"/>
        </w:trPr>
        <w:tc>
          <w:tcPr>
            <w:tcW w:w="466" w:type="dxa"/>
            <w:noWrap/>
            <w:hideMark/>
          </w:tcPr>
          <w:p w14:paraId="014C29B9" w14:textId="77777777" w:rsidR="00C53DE4" w:rsidRPr="00654833" w:rsidRDefault="00C53DE4" w:rsidP="00654833">
            <w:pPr>
              <w:rPr>
                <w:rFonts w:asciiTheme="minorBidi" w:hAnsiTheme="minorBidi"/>
                <w:bCs/>
                <w:rtl/>
              </w:rPr>
            </w:pPr>
            <w:r w:rsidRPr="00654833">
              <w:rPr>
                <w:rFonts w:asciiTheme="minorBidi" w:hAnsiTheme="minorBidi"/>
                <w:bCs/>
              </w:rPr>
              <w:t>20</w:t>
            </w:r>
          </w:p>
        </w:tc>
        <w:tc>
          <w:tcPr>
            <w:tcW w:w="6104" w:type="dxa"/>
            <w:noWrap/>
            <w:hideMark/>
          </w:tcPr>
          <w:p w14:paraId="61E950A2" w14:textId="77777777" w:rsidR="00C53DE4" w:rsidRPr="00356760" w:rsidRDefault="00C53DE4" w:rsidP="00654833">
            <w:pPr>
              <w:rPr>
                <w:rFonts w:asciiTheme="minorBidi" w:hAnsiTheme="minorBidi"/>
                <w:bCs/>
              </w:rPr>
            </w:pPr>
            <w:r w:rsidRPr="00356760">
              <w:rPr>
                <w:rFonts w:asciiTheme="minorBidi" w:hAnsiTheme="minorBidi"/>
                <w:bCs/>
              </w:rPr>
              <w:t>Teflon Tape</w:t>
            </w:r>
          </w:p>
        </w:tc>
        <w:tc>
          <w:tcPr>
            <w:tcW w:w="1170" w:type="dxa"/>
            <w:noWrap/>
            <w:hideMark/>
          </w:tcPr>
          <w:p w14:paraId="4EC73A0F" w14:textId="77777777" w:rsidR="00C53DE4" w:rsidRPr="00356760" w:rsidRDefault="00C53DE4" w:rsidP="003C03DA">
            <w:pPr>
              <w:jc w:val="center"/>
              <w:rPr>
                <w:rFonts w:asciiTheme="minorBidi" w:hAnsiTheme="minorBidi"/>
                <w:b/>
              </w:rPr>
            </w:pPr>
            <w:r w:rsidRPr="00356760">
              <w:rPr>
                <w:rFonts w:asciiTheme="minorBidi" w:hAnsiTheme="minorBidi"/>
                <w:b/>
                <w:rtl/>
              </w:rPr>
              <w:t>5</w:t>
            </w:r>
          </w:p>
        </w:tc>
        <w:tc>
          <w:tcPr>
            <w:tcW w:w="1713" w:type="dxa"/>
            <w:noWrap/>
            <w:hideMark/>
          </w:tcPr>
          <w:p w14:paraId="4C0B2345" w14:textId="77777777" w:rsidR="00C53DE4" w:rsidRPr="00654833" w:rsidRDefault="00C53DE4" w:rsidP="003C03DA">
            <w:pPr>
              <w:jc w:val="center"/>
              <w:rPr>
                <w:rFonts w:asciiTheme="minorBidi" w:hAnsiTheme="minorBidi"/>
                <w:bCs/>
                <w:rtl/>
              </w:rPr>
            </w:pPr>
            <w:r w:rsidRPr="00654833">
              <w:rPr>
                <w:rFonts w:asciiTheme="minorBidi" w:hAnsiTheme="minorBidi"/>
                <w:bCs/>
              </w:rPr>
              <w:t>Pcs</w:t>
            </w:r>
          </w:p>
        </w:tc>
      </w:tr>
      <w:tr w:rsidR="00C53DE4" w:rsidRPr="00654833" w14:paraId="5D2A26E3" w14:textId="77777777" w:rsidTr="00C53DE4">
        <w:trPr>
          <w:trHeight w:val="570"/>
        </w:trPr>
        <w:tc>
          <w:tcPr>
            <w:tcW w:w="466" w:type="dxa"/>
            <w:noWrap/>
            <w:hideMark/>
          </w:tcPr>
          <w:p w14:paraId="6CE367B4" w14:textId="77777777" w:rsidR="00C53DE4" w:rsidRPr="00654833" w:rsidRDefault="00C53DE4" w:rsidP="00654833">
            <w:pPr>
              <w:rPr>
                <w:rFonts w:asciiTheme="minorBidi" w:hAnsiTheme="minorBidi"/>
                <w:bCs/>
                <w:rtl/>
              </w:rPr>
            </w:pPr>
            <w:r w:rsidRPr="00654833">
              <w:rPr>
                <w:rFonts w:asciiTheme="minorBidi" w:hAnsiTheme="minorBidi"/>
                <w:bCs/>
              </w:rPr>
              <w:t> </w:t>
            </w:r>
          </w:p>
        </w:tc>
        <w:tc>
          <w:tcPr>
            <w:tcW w:w="6104" w:type="dxa"/>
            <w:noWrap/>
            <w:hideMark/>
          </w:tcPr>
          <w:p w14:paraId="6B0E4964" w14:textId="3263DBD4" w:rsidR="00C53DE4" w:rsidRPr="00654833" w:rsidRDefault="00C53DE4" w:rsidP="00654833">
            <w:pPr>
              <w:rPr>
                <w:rFonts w:asciiTheme="minorBidi" w:hAnsiTheme="minorBidi"/>
                <w:b/>
              </w:rPr>
            </w:pPr>
            <w:r w:rsidRPr="00654833">
              <w:rPr>
                <w:rFonts w:asciiTheme="minorBidi" w:hAnsiTheme="minorBidi"/>
                <w:b/>
              </w:rPr>
              <w:t xml:space="preserve">Total Cost in AFN </w:t>
            </w:r>
          </w:p>
        </w:tc>
        <w:tc>
          <w:tcPr>
            <w:tcW w:w="1170" w:type="dxa"/>
            <w:noWrap/>
            <w:hideMark/>
          </w:tcPr>
          <w:p w14:paraId="1E227BD7" w14:textId="77777777" w:rsidR="00C53DE4" w:rsidRPr="00654833" w:rsidRDefault="00C53DE4" w:rsidP="00654833">
            <w:pPr>
              <w:rPr>
                <w:rFonts w:asciiTheme="minorBidi" w:hAnsiTheme="minorBidi"/>
                <w:bCs/>
              </w:rPr>
            </w:pPr>
            <w:r w:rsidRPr="00654833">
              <w:rPr>
                <w:rFonts w:asciiTheme="minorBidi" w:hAnsiTheme="minorBidi"/>
                <w:bCs/>
                <w:rtl/>
              </w:rPr>
              <w:t> </w:t>
            </w:r>
          </w:p>
        </w:tc>
        <w:tc>
          <w:tcPr>
            <w:tcW w:w="1713" w:type="dxa"/>
            <w:noWrap/>
            <w:hideMark/>
          </w:tcPr>
          <w:p w14:paraId="2BF599FC" w14:textId="77777777" w:rsidR="00C53DE4" w:rsidRPr="00654833" w:rsidRDefault="00C53DE4" w:rsidP="00654833">
            <w:pPr>
              <w:rPr>
                <w:rFonts w:asciiTheme="minorBidi" w:hAnsiTheme="minorBidi"/>
                <w:bCs/>
                <w:rtl/>
              </w:rPr>
            </w:pPr>
            <w:r w:rsidRPr="00654833">
              <w:rPr>
                <w:rFonts w:asciiTheme="minorBidi" w:hAnsiTheme="minorBidi"/>
                <w:bCs/>
                <w:rtl/>
              </w:rPr>
              <w:t> </w:t>
            </w:r>
          </w:p>
        </w:tc>
      </w:tr>
    </w:tbl>
    <w:p w14:paraId="660D95E8" w14:textId="77777777" w:rsidR="004C647D" w:rsidRDefault="004C647D" w:rsidP="004C647D">
      <w:pPr>
        <w:rPr>
          <w:rFonts w:asciiTheme="minorBidi" w:hAnsiTheme="minorBidi"/>
          <w:bCs/>
        </w:rPr>
      </w:pPr>
    </w:p>
    <w:p w14:paraId="26EBC573" w14:textId="1073B72E" w:rsidR="00E01AE8" w:rsidRDefault="00E01AE8" w:rsidP="004C647D">
      <w:pPr>
        <w:rPr>
          <w:rFonts w:asciiTheme="minorBidi" w:hAnsiTheme="minorBidi"/>
          <w:bCs/>
        </w:rPr>
      </w:pPr>
      <w:r>
        <w:rPr>
          <w:rFonts w:asciiTheme="minorBidi" w:hAnsiTheme="minorBidi"/>
          <w:bCs/>
        </w:rPr>
        <w:t xml:space="preserve">List of location for Balkh Provinces: </w:t>
      </w:r>
      <w:r w:rsidRPr="00E01AE8">
        <w:rPr>
          <w:rFonts w:asciiTheme="minorBidi" w:hAnsiTheme="minorBidi" w:cs="Arial"/>
          <w:bCs/>
          <w:rtl/>
        </w:rPr>
        <w:t>ل</w:t>
      </w:r>
      <w:r w:rsidRPr="00E01AE8">
        <w:rPr>
          <w:rFonts w:asciiTheme="minorBidi" w:hAnsiTheme="minorBidi" w:cs="Arial" w:hint="cs"/>
          <w:bCs/>
          <w:rtl/>
        </w:rPr>
        <w:t>ی</w:t>
      </w:r>
      <w:r w:rsidRPr="00E01AE8">
        <w:rPr>
          <w:rFonts w:asciiTheme="minorBidi" w:hAnsiTheme="minorBidi" w:cs="Arial" w:hint="eastAsia"/>
          <w:bCs/>
          <w:rtl/>
        </w:rPr>
        <w:t>ست</w:t>
      </w:r>
      <w:r w:rsidRPr="00E01AE8">
        <w:rPr>
          <w:rFonts w:asciiTheme="minorBidi" w:hAnsiTheme="minorBidi" w:cs="Arial"/>
          <w:bCs/>
          <w:rtl/>
        </w:rPr>
        <w:t xml:space="preserve"> تعداد گلخانه ها</w:t>
      </w:r>
      <w:r w:rsidRPr="00E01AE8">
        <w:rPr>
          <w:rFonts w:asciiTheme="minorBidi" w:hAnsiTheme="minorBidi" w:cs="Arial" w:hint="cs"/>
          <w:bCs/>
          <w:rtl/>
        </w:rPr>
        <w:t>ی</w:t>
      </w:r>
      <w:r w:rsidRPr="00E01AE8">
        <w:rPr>
          <w:rFonts w:asciiTheme="minorBidi" w:hAnsiTheme="minorBidi" w:cs="Arial"/>
          <w:bCs/>
          <w:rtl/>
        </w:rPr>
        <w:t xml:space="preserve"> مورد ضرورت ولا</w:t>
      </w:r>
      <w:r w:rsidRPr="00E01AE8">
        <w:rPr>
          <w:rFonts w:asciiTheme="minorBidi" w:hAnsiTheme="minorBidi" w:cs="Arial" w:hint="cs"/>
          <w:bCs/>
          <w:rtl/>
        </w:rPr>
        <w:t>ی</w:t>
      </w:r>
      <w:r w:rsidRPr="00E01AE8">
        <w:rPr>
          <w:rFonts w:asciiTheme="minorBidi" w:hAnsiTheme="minorBidi" w:cs="Arial" w:hint="eastAsia"/>
          <w:bCs/>
          <w:rtl/>
        </w:rPr>
        <w:t>ت</w:t>
      </w:r>
      <w:r w:rsidRPr="00E01AE8">
        <w:rPr>
          <w:rFonts w:asciiTheme="minorBidi" w:hAnsiTheme="minorBidi" w:cs="Arial"/>
          <w:bCs/>
          <w:rtl/>
        </w:rPr>
        <w:t xml:space="preserve"> بلخ به اساس ل</w:t>
      </w:r>
      <w:r w:rsidRPr="00E01AE8">
        <w:rPr>
          <w:rFonts w:asciiTheme="minorBidi" w:hAnsiTheme="minorBidi" w:cs="Arial" w:hint="cs"/>
          <w:bCs/>
          <w:rtl/>
        </w:rPr>
        <w:t>ی</w:t>
      </w:r>
      <w:r w:rsidRPr="00E01AE8">
        <w:rPr>
          <w:rFonts w:asciiTheme="minorBidi" w:hAnsiTheme="minorBidi" w:cs="Arial" w:hint="eastAsia"/>
          <w:bCs/>
          <w:rtl/>
        </w:rPr>
        <w:t>ست</w:t>
      </w:r>
      <w:r w:rsidRPr="00E01AE8">
        <w:rPr>
          <w:rFonts w:asciiTheme="minorBidi" w:hAnsiTheme="minorBidi" w:cs="Arial"/>
          <w:bCs/>
          <w:rtl/>
        </w:rPr>
        <w:t xml:space="preserve"> قر</w:t>
      </w:r>
      <w:r w:rsidRPr="00E01AE8">
        <w:rPr>
          <w:rFonts w:asciiTheme="minorBidi" w:hAnsiTheme="minorBidi" w:cs="Arial" w:hint="cs"/>
          <w:bCs/>
          <w:rtl/>
        </w:rPr>
        <w:t>ی</w:t>
      </w:r>
      <w:r w:rsidRPr="00E01AE8">
        <w:rPr>
          <w:rFonts w:asciiTheme="minorBidi" w:hAnsiTheme="minorBidi" w:cs="Arial" w:hint="eastAsia"/>
          <w:bCs/>
          <w:rtl/>
        </w:rPr>
        <w:t>ه</w:t>
      </w:r>
      <w:r w:rsidRPr="00E01AE8">
        <w:rPr>
          <w:rFonts w:asciiTheme="minorBidi" w:hAnsiTheme="minorBidi" w:cs="Arial"/>
          <w:bCs/>
          <w:rtl/>
        </w:rPr>
        <w:t xml:space="preserve"> جات</w:t>
      </w:r>
    </w:p>
    <w:tbl>
      <w:tblPr>
        <w:tblStyle w:val="TableGrid"/>
        <w:tblpPr w:leftFromText="180" w:rightFromText="180" w:vertAnchor="text" w:horzAnchor="margin" w:tblpY="358"/>
        <w:tblW w:w="0" w:type="auto"/>
        <w:tblLook w:val="04A0" w:firstRow="1" w:lastRow="0" w:firstColumn="1" w:lastColumn="0" w:noHBand="0" w:noVBand="1"/>
      </w:tblPr>
      <w:tblGrid>
        <w:gridCol w:w="1825"/>
        <w:gridCol w:w="1646"/>
        <w:gridCol w:w="1817"/>
        <w:gridCol w:w="3074"/>
        <w:gridCol w:w="664"/>
      </w:tblGrid>
      <w:tr w:rsidR="00E01AE8" w14:paraId="61EE92AB" w14:textId="77777777" w:rsidTr="00716F4C">
        <w:trPr>
          <w:trHeight w:val="490"/>
        </w:trPr>
        <w:tc>
          <w:tcPr>
            <w:tcW w:w="1825" w:type="dxa"/>
            <w:shd w:val="clear" w:color="auto" w:fill="B8CCE4" w:themeFill="accent1" w:themeFillTint="66"/>
          </w:tcPr>
          <w:p w14:paraId="7EE20C09" w14:textId="77777777" w:rsidR="00E01AE8" w:rsidRPr="00A62ACB" w:rsidRDefault="00E01AE8" w:rsidP="008E03F9">
            <w:r w:rsidRPr="00A62ACB">
              <w:rPr>
                <w:rFonts w:ascii="Arial" w:hAnsi="Arial" w:cs="Arial" w:hint="cs"/>
                <w:rtl/>
              </w:rPr>
              <w:t>ملاحظات</w:t>
            </w:r>
          </w:p>
        </w:tc>
        <w:tc>
          <w:tcPr>
            <w:tcW w:w="1646" w:type="dxa"/>
            <w:shd w:val="clear" w:color="auto" w:fill="B8CCE4" w:themeFill="accent1" w:themeFillTint="66"/>
          </w:tcPr>
          <w:p w14:paraId="40F4AB5B" w14:textId="77777777" w:rsidR="00E01AE8" w:rsidRPr="00A62ACB" w:rsidRDefault="00E01AE8" w:rsidP="008E03F9">
            <w:pPr>
              <w:jc w:val="center"/>
              <w:rPr>
                <w:rFonts w:cs="Arial"/>
                <w:b/>
                <w:bCs/>
                <w:rtl/>
                <w:lang w:bidi="fa-IR"/>
              </w:rPr>
            </w:pPr>
            <w:r>
              <w:rPr>
                <w:rFonts w:cs="Arial" w:hint="cs"/>
                <w:b/>
                <w:bCs/>
                <w:rtl/>
                <w:lang w:bidi="fa-IR"/>
              </w:rPr>
              <w:t>تعداد گلخانه</w:t>
            </w:r>
          </w:p>
        </w:tc>
        <w:tc>
          <w:tcPr>
            <w:tcW w:w="1817" w:type="dxa"/>
            <w:shd w:val="clear" w:color="auto" w:fill="B8CCE4" w:themeFill="accent1" w:themeFillTint="66"/>
          </w:tcPr>
          <w:p w14:paraId="055EA617" w14:textId="77777777" w:rsidR="00E01AE8" w:rsidRPr="00A62ACB" w:rsidRDefault="00E01AE8" w:rsidP="008E03F9">
            <w:pPr>
              <w:jc w:val="center"/>
              <w:rPr>
                <w:rFonts w:cs="Arial"/>
                <w:b/>
                <w:bCs/>
              </w:rPr>
            </w:pPr>
            <w:r w:rsidRPr="00A62ACB">
              <w:rPr>
                <w:rFonts w:cs="Arial" w:hint="cs"/>
                <w:b/>
                <w:bCs/>
                <w:rtl/>
              </w:rPr>
              <w:t>ولسوالی</w:t>
            </w:r>
          </w:p>
        </w:tc>
        <w:tc>
          <w:tcPr>
            <w:tcW w:w="3074" w:type="dxa"/>
            <w:shd w:val="clear" w:color="auto" w:fill="B8CCE4" w:themeFill="accent1" w:themeFillTint="66"/>
          </w:tcPr>
          <w:p w14:paraId="1B1686A4" w14:textId="77777777" w:rsidR="00E01AE8" w:rsidRPr="00A62ACB" w:rsidRDefault="00E01AE8" w:rsidP="008E03F9">
            <w:pPr>
              <w:jc w:val="center"/>
              <w:rPr>
                <w:rFonts w:cs="Arial"/>
                <w:b/>
                <w:bCs/>
              </w:rPr>
            </w:pPr>
            <w:r w:rsidRPr="00A62ACB">
              <w:rPr>
                <w:rFonts w:cs="Arial" w:hint="cs"/>
                <w:b/>
                <w:bCs/>
                <w:rtl/>
              </w:rPr>
              <w:t>قریه</w:t>
            </w:r>
          </w:p>
        </w:tc>
        <w:tc>
          <w:tcPr>
            <w:tcW w:w="664" w:type="dxa"/>
            <w:shd w:val="clear" w:color="auto" w:fill="B8CCE4" w:themeFill="accent1" w:themeFillTint="66"/>
          </w:tcPr>
          <w:p w14:paraId="4A380397" w14:textId="77777777" w:rsidR="00E01AE8" w:rsidRPr="00A62ACB" w:rsidRDefault="00E01AE8" w:rsidP="008E03F9">
            <w:pPr>
              <w:jc w:val="center"/>
              <w:rPr>
                <w:b/>
                <w:bCs/>
                <w:rtl/>
                <w:lang w:bidi="fa-IR"/>
              </w:rPr>
            </w:pPr>
            <w:r w:rsidRPr="00A62ACB">
              <w:rPr>
                <w:rFonts w:hint="cs"/>
                <w:b/>
                <w:bCs/>
                <w:rtl/>
                <w:lang w:bidi="fa-IR"/>
              </w:rPr>
              <w:t>شماره</w:t>
            </w:r>
          </w:p>
        </w:tc>
      </w:tr>
      <w:tr w:rsidR="00E01AE8" w14:paraId="5C07A4A3" w14:textId="77777777" w:rsidTr="00716F4C">
        <w:trPr>
          <w:trHeight w:val="285"/>
        </w:trPr>
        <w:tc>
          <w:tcPr>
            <w:tcW w:w="1825" w:type="dxa"/>
          </w:tcPr>
          <w:p w14:paraId="187D89A8" w14:textId="77777777" w:rsidR="00E01AE8" w:rsidRDefault="00E01AE8" w:rsidP="008E03F9">
            <w:pPr>
              <w:jc w:val="center"/>
            </w:pPr>
          </w:p>
        </w:tc>
        <w:tc>
          <w:tcPr>
            <w:tcW w:w="1646" w:type="dxa"/>
          </w:tcPr>
          <w:p w14:paraId="2316BC36" w14:textId="77777777" w:rsidR="00E01AE8" w:rsidRDefault="00E01AE8" w:rsidP="008E03F9">
            <w:pPr>
              <w:jc w:val="center"/>
              <w:rPr>
                <w:rFonts w:cs="Arial"/>
                <w:rtl/>
              </w:rPr>
            </w:pPr>
            <w:r>
              <w:rPr>
                <w:rFonts w:cs="Arial"/>
              </w:rPr>
              <w:t>3</w:t>
            </w:r>
          </w:p>
        </w:tc>
        <w:tc>
          <w:tcPr>
            <w:tcW w:w="1817" w:type="dxa"/>
          </w:tcPr>
          <w:p w14:paraId="3A3F36B7" w14:textId="77777777" w:rsidR="00E01AE8" w:rsidRPr="00A62ACB" w:rsidRDefault="00E01AE8" w:rsidP="008E03F9">
            <w:pPr>
              <w:jc w:val="center"/>
              <w:rPr>
                <w:rFonts w:cs="Arial"/>
              </w:rPr>
            </w:pPr>
            <w:r>
              <w:rPr>
                <w:rFonts w:cs="Arial" w:hint="cs"/>
                <w:rtl/>
              </w:rPr>
              <w:t>دهدادی</w:t>
            </w:r>
          </w:p>
        </w:tc>
        <w:tc>
          <w:tcPr>
            <w:tcW w:w="3074" w:type="dxa"/>
          </w:tcPr>
          <w:p w14:paraId="2622CED1" w14:textId="77777777" w:rsidR="00E01AE8" w:rsidRPr="00A62ACB" w:rsidRDefault="00E01AE8" w:rsidP="008E03F9">
            <w:pPr>
              <w:jc w:val="center"/>
              <w:rPr>
                <w:rFonts w:cs="Arial"/>
              </w:rPr>
            </w:pPr>
            <w:r>
              <w:rPr>
                <w:rFonts w:cs="Arial" w:hint="cs"/>
                <w:rtl/>
              </w:rPr>
              <w:t>حسین خیل</w:t>
            </w:r>
          </w:p>
        </w:tc>
        <w:tc>
          <w:tcPr>
            <w:tcW w:w="664" w:type="dxa"/>
          </w:tcPr>
          <w:p w14:paraId="2064F494" w14:textId="77777777" w:rsidR="00E01AE8" w:rsidRDefault="00E01AE8" w:rsidP="008E03F9">
            <w:pPr>
              <w:jc w:val="center"/>
              <w:rPr>
                <w:rtl/>
                <w:lang w:bidi="fa-IR"/>
              </w:rPr>
            </w:pPr>
            <w:r>
              <w:rPr>
                <w:rFonts w:hint="cs"/>
                <w:rtl/>
                <w:lang w:bidi="fa-IR"/>
              </w:rPr>
              <w:t>1</w:t>
            </w:r>
          </w:p>
        </w:tc>
      </w:tr>
      <w:tr w:rsidR="00E01AE8" w14:paraId="58FDEC04" w14:textId="77777777" w:rsidTr="00716F4C">
        <w:trPr>
          <w:trHeight w:val="490"/>
        </w:trPr>
        <w:tc>
          <w:tcPr>
            <w:tcW w:w="1825" w:type="dxa"/>
          </w:tcPr>
          <w:p w14:paraId="2C43D702" w14:textId="77777777" w:rsidR="00E01AE8" w:rsidRDefault="00E01AE8" w:rsidP="008E03F9">
            <w:pPr>
              <w:jc w:val="center"/>
            </w:pPr>
          </w:p>
        </w:tc>
        <w:tc>
          <w:tcPr>
            <w:tcW w:w="1646" w:type="dxa"/>
          </w:tcPr>
          <w:p w14:paraId="419C40BE" w14:textId="77777777" w:rsidR="00E01AE8" w:rsidRPr="008C1C90" w:rsidRDefault="00E01AE8" w:rsidP="008E03F9">
            <w:pPr>
              <w:jc w:val="center"/>
              <w:rPr>
                <w:rFonts w:cs="Arial"/>
                <w:rtl/>
              </w:rPr>
            </w:pPr>
            <w:r>
              <w:rPr>
                <w:rFonts w:cs="Arial"/>
              </w:rPr>
              <w:t>2</w:t>
            </w:r>
          </w:p>
        </w:tc>
        <w:tc>
          <w:tcPr>
            <w:tcW w:w="1817" w:type="dxa"/>
          </w:tcPr>
          <w:p w14:paraId="226C8AC6" w14:textId="77777777" w:rsidR="00E01AE8" w:rsidRDefault="00E01AE8" w:rsidP="008E03F9">
            <w:pPr>
              <w:jc w:val="center"/>
            </w:pPr>
            <w:r w:rsidRPr="008C1C90">
              <w:rPr>
                <w:rFonts w:cs="Arial" w:hint="cs"/>
                <w:rtl/>
              </w:rPr>
              <w:t>دهدادی</w:t>
            </w:r>
          </w:p>
        </w:tc>
        <w:tc>
          <w:tcPr>
            <w:tcW w:w="3074" w:type="dxa"/>
          </w:tcPr>
          <w:p w14:paraId="391487ED" w14:textId="77777777" w:rsidR="00E01AE8" w:rsidRDefault="00E01AE8" w:rsidP="008E03F9">
            <w:pPr>
              <w:jc w:val="center"/>
            </w:pPr>
            <w:r>
              <w:rPr>
                <w:rFonts w:cs="Arial" w:hint="cs"/>
                <w:rtl/>
              </w:rPr>
              <w:t>کرملک</w:t>
            </w:r>
          </w:p>
        </w:tc>
        <w:tc>
          <w:tcPr>
            <w:tcW w:w="664" w:type="dxa"/>
          </w:tcPr>
          <w:p w14:paraId="63AF5933" w14:textId="77777777" w:rsidR="00E01AE8" w:rsidRDefault="00E01AE8" w:rsidP="008E03F9">
            <w:pPr>
              <w:jc w:val="center"/>
              <w:rPr>
                <w:rtl/>
                <w:lang w:bidi="fa-IR"/>
              </w:rPr>
            </w:pPr>
            <w:r>
              <w:rPr>
                <w:rFonts w:hint="cs"/>
                <w:rtl/>
                <w:lang w:bidi="fa-IR"/>
              </w:rPr>
              <w:t>2</w:t>
            </w:r>
          </w:p>
        </w:tc>
      </w:tr>
      <w:tr w:rsidR="00E01AE8" w14:paraId="7DD9FF3D" w14:textId="77777777" w:rsidTr="00716F4C">
        <w:trPr>
          <w:trHeight w:val="490"/>
        </w:trPr>
        <w:tc>
          <w:tcPr>
            <w:tcW w:w="1825" w:type="dxa"/>
          </w:tcPr>
          <w:p w14:paraId="20544446" w14:textId="77777777" w:rsidR="00E01AE8" w:rsidRDefault="00E01AE8" w:rsidP="008E03F9">
            <w:pPr>
              <w:jc w:val="center"/>
            </w:pPr>
          </w:p>
        </w:tc>
        <w:tc>
          <w:tcPr>
            <w:tcW w:w="1646" w:type="dxa"/>
          </w:tcPr>
          <w:p w14:paraId="5BCBFDB5" w14:textId="77777777" w:rsidR="00E01AE8" w:rsidRPr="008C1C90" w:rsidRDefault="00E01AE8" w:rsidP="008E03F9">
            <w:pPr>
              <w:jc w:val="center"/>
              <w:rPr>
                <w:rFonts w:cs="Arial"/>
                <w:rtl/>
              </w:rPr>
            </w:pPr>
            <w:r>
              <w:rPr>
                <w:rFonts w:cs="Arial"/>
              </w:rPr>
              <w:t>1</w:t>
            </w:r>
          </w:p>
        </w:tc>
        <w:tc>
          <w:tcPr>
            <w:tcW w:w="1817" w:type="dxa"/>
          </w:tcPr>
          <w:p w14:paraId="3BD0DF26" w14:textId="77777777" w:rsidR="00E01AE8" w:rsidRDefault="00E01AE8" w:rsidP="008E03F9">
            <w:pPr>
              <w:jc w:val="center"/>
            </w:pPr>
            <w:r w:rsidRPr="008C1C90">
              <w:rPr>
                <w:rFonts w:cs="Arial" w:hint="cs"/>
                <w:rtl/>
              </w:rPr>
              <w:t>دهدادی</w:t>
            </w:r>
          </w:p>
        </w:tc>
        <w:tc>
          <w:tcPr>
            <w:tcW w:w="3074" w:type="dxa"/>
          </w:tcPr>
          <w:p w14:paraId="570D78D7" w14:textId="77777777" w:rsidR="00E01AE8" w:rsidRDefault="00E01AE8" w:rsidP="008E03F9">
            <w:pPr>
              <w:jc w:val="center"/>
            </w:pPr>
            <w:r>
              <w:rPr>
                <w:rFonts w:cs="Arial" w:hint="cs"/>
                <w:rtl/>
              </w:rPr>
              <w:t>خواجه عمر فاروق</w:t>
            </w:r>
          </w:p>
        </w:tc>
        <w:tc>
          <w:tcPr>
            <w:tcW w:w="664" w:type="dxa"/>
          </w:tcPr>
          <w:p w14:paraId="3AE1A73F" w14:textId="77777777" w:rsidR="00E01AE8" w:rsidRDefault="00E01AE8" w:rsidP="008E03F9">
            <w:pPr>
              <w:jc w:val="center"/>
              <w:rPr>
                <w:rtl/>
                <w:lang w:bidi="fa-IR"/>
              </w:rPr>
            </w:pPr>
            <w:r>
              <w:rPr>
                <w:rFonts w:hint="cs"/>
                <w:rtl/>
                <w:lang w:bidi="fa-IR"/>
              </w:rPr>
              <w:t>3</w:t>
            </w:r>
          </w:p>
        </w:tc>
      </w:tr>
      <w:tr w:rsidR="00E01AE8" w14:paraId="05543245" w14:textId="77777777" w:rsidTr="00716F4C">
        <w:trPr>
          <w:trHeight w:val="490"/>
        </w:trPr>
        <w:tc>
          <w:tcPr>
            <w:tcW w:w="1825" w:type="dxa"/>
          </w:tcPr>
          <w:p w14:paraId="2F21C1D2" w14:textId="77777777" w:rsidR="00E01AE8" w:rsidRDefault="00E01AE8" w:rsidP="008E03F9">
            <w:pPr>
              <w:jc w:val="center"/>
            </w:pPr>
          </w:p>
        </w:tc>
        <w:tc>
          <w:tcPr>
            <w:tcW w:w="1646" w:type="dxa"/>
          </w:tcPr>
          <w:p w14:paraId="3D15561A" w14:textId="77777777" w:rsidR="00E01AE8" w:rsidRPr="008C1C90" w:rsidRDefault="00E01AE8" w:rsidP="008E03F9">
            <w:pPr>
              <w:jc w:val="center"/>
              <w:rPr>
                <w:rFonts w:cs="Arial"/>
                <w:rtl/>
              </w:rPr>
            </w:pPr>
            <w:r>
              <w:rPr>
                <w:rFonts w:cs="Arial"/>
              </w:rPr>
              <w:t>1</w:t>
            </w:r>
          </w:p>
        </w:tc>
        <w:tc>
          <w:tcPr>
            <w:tcW w:w="1817" w:type="dxa"/>
          </w:tcPr>
          <w:p w14:paraId="769501DA" w14:textId="77777777" w:rsidR="00E01AE8" w:rsidRDefault="00E01AE8" w:rsidP="008E03F9">
            <w:pPr>
              <w:jc w:val="center"/>
            </w:pPr>
            <w:r w:rsidRPr="008C1C90">
              <w:rPr>
                <w:rFonts w:cs="Arial" w:hint="cs"/>
                <w:rtl/>
              </w:rPr>
              <w:t>دهدادی</w:t>
            </w:r>
          </w:p>
        </w:tc>
        <w:tc>
          <w:tcPr>
            <w:tcW w:w="3074" w:type="dxa"/>
          </w:tcPr>
          <w:p w14:paraId="4D75034D" w14:textId="77777777" w:rsidR="00E01AE8" w:rsidRPr="00A62ACB" w:rsidRDefault="00E01AE8" w:rsidP="008E03F9">
            <w:pPr>
              <w:jc w:val="center"/>
              <w:rPr>
                <w:rFonts w:cs="Arial"/>
              </w:rPr>
            </w:pPr>
            <w:r>
              <w:rPr>
                <w:rFonts w:cs="Arial" w:hint="cs"/>
                <w:rtl/>
              </w:rPr>
              <w:t>مرکز دهدادی</w:t>
            </w:r>
          </w:p>
        </w:tc>
        <w:tc>
          <w:tcPr>
            <w:tcW w:w="664" w:type="dxa"/>
          </w:tcPr>
          <w:p w14:paraId="1D0C8B99" w14:textId="77777777" w:rsidR="00E01AE8" w:rsidRDefault="00E01AE8" w:rsidP="008E03F9">
            <w:pPr>
              <w:jc w:val="center"/>
              <w:rPr>
                <w:rtl/>
                <w:lang w:bidi="fa-IR"/>
              </w:rPr>
            </w:pPr>
            <w:r>
              <w:rPr>
                <w:rFonts w:hint="cs"/>
                <w:rtl/>
                <w:lang w:bidi="fa-IR"/>
              </w:rPr>
              <w:t>4</w:t>
            </w:r>
          </w:p>
        </w:tc>
      </w:tr>
      <w:tr w:rsidR="00E01AE8" w14:paraId="7B997EFB" w14:textId="77777777" w:rsidTr="00716F4C">
        <w:trPr>
          <w:trHeight w:val="490"/>
        </w:trPr>
        <w:tc>
          <w:tcPr>
            <w:tcW w:w="1825" w:type="dxa"/>
          </w:tcPr>
          <w:p w14:paraId="0A1931B3" w14:textId="77777777" w:rsidR="00E01AE8" w:rsidRDefault="00E01AE8" w:rsidP="008E03F9">
            <w:pPr>
              <w:jc w:val="center"/>
            </w:pPr>
          </w:p>
        </w:tc>
        <w:tc>
          <w:tcPr>
            <w:tcW w:w="1646" w:type="dxa"/>
          </w:tcPr>
          <w:p w14:paraId="03944F16" w14:textId="77777777" w:rsidR="00E01AE8" w:rsidRPr="008C1C90" w:rsidRDefault="00E01AE8" w:rsidP="008E03F9">
            <w:pPr>
              <w:jc w:val="center"/>
              <w:rPr>
                <w:rFonts w:cs="Arial"/>
                <w:rtl/>
              </w:rPr>
            </w:pPr>
            <w:r>
              <w:rPr>
                <w:rFonts w:cs="Arial"/>
              </w:rPr>
              <w:t>2</w:t>
            </w:r>
          </w:p>
        </w:tc>
        <w:tc>
          <w:tcPr>
            <w:tcW w:w="1817" w:type="dxa"/>
          </w:tcPr>
          <w:p w14:paraId="6BAAB52A" w14:textId="77777777" w:rsidR="00E01AE8" w:rsidRDefault="00E01AE8" w:rsidP="008E03F9">
            <w:pPr>
              <w:jc w:val="center"/>
            </w:pPr>
            <w:r w:rsidRPr="008C1C90">
              <w:rPr>
                <w:rFonts w:cs="Arial" w:hint="cs"/>
                <w:rtl/>
              </w:rPr>
              <w:t>دهدادی</w:t>
            </w:r>
          </w:p>
        </w:tc>
        <w:tc>
          <w:tcPr>
            <w:tcW w:w="3074" w:type="dxa"/>
          </w:tcPr>
          <w:p w14:paraId="0EF4F29D" w14:textId="77777777" w:rsidR="00E01AE8" w:rsidRPr="00A62ACB" w:rsidRDefault="00E01AE8" w:rsidP="008E03F9">
            <w:pPr>
              <w:jc w:val="center"/>
              <w:rPr>
                <w:rFonts w:cs="Arial"/>
              </w:rPr>
            </w:pPr>
            <w:r>
              <w:rPr>
                <w:rFonts w:cs="Arial" w:hint="cs"/>
                <w:rtl/>
              </w:rPr>
              <w:t>نواباد دهدادی</w:t>
            </w:r>
          </w:p>
        </w:tc>
        <w:tc>
          <w:tcPr>
            <w:tcW w:w="664" w:type="dxa"/>
          </w:tcPr>
          <w:p w14:paraId="660C294E" w14:textId="77777777" w:rsidR="00E01AE8" w:rsidRDefault="00E01AE8" w:rsidP="008E03F9">
            <w:pPr>
              <w:jc w:val="center"/>
              <w:rPr>
                <w:rtl/>
                <w:lang w:bidi="fa-IR"/>
              </w:rPr>
            </w:pPr>
            <w:r>
              <w:rPr>
                <w:rFonts w:hint="cs"/>
                <w:rtl/>
                <w:lang w:bidi="fa-IR"/>
              </w:rPr>
              <w:t>5</w:t>
            </w:r>
          </w:p>
        </w:tc>
      </w:tr>
      <w:tr w:rsidR="00E01AE8" w14:paraId="7F3FAB99" w14:textId="77777777" w:rsidTr="00716F4C">
        <w:trPr>
          <w:trHeight w:val="490"/>
        </w:trPr>
        <w:tc>
          <w:tcPr>
            <w:tcW w:w="1825" w:type="dxa"/>
          </w:tcPr>
          <w:p w14:paraId="4AA967BB" w14:textId="77777777" w:rsidR="00E01AE8" w:rsidRDefault="00E01AE8" w:rsidP="008E03F9">
            <w:pPr>
              <w:jc w:val="center"/>
            </w:pPr>
          </w:p>
        </w:tc>
        <w:tc>
          <w:tcPr>
            <w:tcW w:w="1646" w:type="dxa"/>
          </w:tcPr>
          <w:p w14:paraId="5FFD5736" w14:textId="77777777" w:rsidR="00E01AE8" w:rsidRPr="008C1C90" w:rsidRDefault="00E01AE8" w:rsidP="008E03F9">
            <w:pPr>
              <w:jc w:val="center"/>
              <w:rPr>
                <w:rFonts w:cs="Arial"/>
                <w:rtl/>
              </w:rPr>
            </w:pPr>
            <w:r>
              <w:rPr>
                <w:rFonts w:cs="Arial"/>
              </w:rPr>
              <w:t>2</w:t>
            </w:r>
          </w:p>
        </w:tc>
        <w:tc>
          <w:tcPr>
            <w:tcW w:w="1817" w:type="dxa"/>
          </w:tcPr>
          <w:p w14:paraId="15078A23" w14:textId="77777777" w:rsidR="00E01AE8" w:rsidRPr="00A62ACB" w:rsidRDefault="00E01AE8" w:rsidP="008E03F9">
            <w:pPr>
              <w:jc w:val="center"/>
              <w:rPr>
                <w:rFonts w:cs="Arial"/>
              </w:rPr>
            </w:pPr>
            <w:r w:rsidRPr="008C1C90">
              <w:rPr>
                <w:rFonts w:cs="Arial" w:hint="cs"/>
                <w:rtl/>
              </w:rPr>
              <w:t>دهدادی</w:t>
            </w:r>
          </w:p>
        </w:tc>
        <w:tc>
          <w:tcPr>
            <w:tcW w:w="3074" w:type="dxa"/>
          </w:tcPr>
          <w:p w14:paraId="5D4B1A2F" w14:textId="77777777" w:rsidR="00E01AE8" w:rsidRPr="00A62ACB" w:rsidRDefault="00E01AE8" w:rsidP="008E03F9">
            <w:pPr>
              <w:jc w:val="center"/>
              <w:rPr>
                <w:rFonts w:cs="Arial"/>
              </w:rPr>
            </w:pPr>
            <w:r>
              <w:rPr>
                <w:rFonts w:cs="Arial" w:hint="cs"/>
                <w:rtl/>
              </w:rPr>
              <w:t>پشت باغ</w:t>
            </w:r>
          </w:p>
        </w:tc>
        <w:tc>
          <w:tcPr>
            <w:tcW w:w="664" w:type="dxa"/>
          </w:tcPr>
          <w:p w14:paraId="25386321" w14:textId="77777777" w:rsidR="00E01AE8" w:rsidRDefault="00E01AE8" w:rsidP="008E03F9">
            <w:pPr>
              <w:jc w:val="center"/>
              <w:rPr>
                <w:rtl/>
                <w:lang w:bidi="fa-IR"/>
              </w:rPr>
            </w:pPr>
            <w:r>
              <w:rPr>
                <w:rFonts w:hint="cs"/>
                <w:rtl/>
                <w:lang w:bidi="fa-IR"/>
              </w:rPr>
              <w:t>6</w:t>
            </w:r>
          </w:p>
        </w:tc>
      </w:tr>
      <w:tr w:rsidR="00E01AE8" w14:paraId="045C9F12" w14:textId="77777777" w:rsidTr="00716F4C">
        <w:trPr>
          <w:trHeight w:val="490"/>
        </w:trPr>
        <w:tc>
          <w:tcPr>
            <w:tcW w:w="1825" w:type="dxa"/>
          </w:tcPr>
          <w:p w14:paraId="48A6F8C7" w14:textId="77777777" w:rsidR="00E01AE8" w:rsidRDefault="00E01AE8" w:rsidP="008E03F9">
            <w:pPr>
              <w:jc w:val="center"/>
            </w:pPr>
          </w:p>
        </w:tc>
        <w:tc>
          <w:tcPr>
            <w:tcW w:w="1646" w:type="dxa"/>
          </w:tcPr>
          <w:p w14:paraId="48A2CF39" w14:textId="77777777" w:rsidR="00E01AE8" w:rsidRDefault="00E01AE8" w:rsidP="008E03F9">
            <w:pPr>
              <w:jc w:val="center"/>
              <w:rPr>
                <w:rFonts w:cs="Arial"/>
              </w:rPr>
            </w:pPr>
            <w:r>
              <w:rPr>
                <w:rFonts w:cs="Arial" w:hint="cs"/>
                <w:rtl/>
              </w:rPr>
              <w:t>2</w:t>
            </w:r>
          </w:p>
        </w:tc>
        <w:tc>
          <w:tcPr>
            <w:tcW w:w="1817" w:type="dxa"/>
          </w:tcPr>
          <w:p w14:paraId="28F48AE3" w14:textId="77777777" w:rsidR="00E01AE8" w:rsidRPr="008C1C90" w:rsidRDefault="00E01AE8" w:rsidP="008E03F9">
            <w:pPr>
              <w:jc w:val="center"/>
              <w:rPr>
                <w:rFonts w:cs="Arial"/>
                <w:rtl/>
              </w:rPr>
            </w:pPr>
            <w:r>
              <w:rPr>
                <w:rFonts w:cs="Arial" w:hint="cs"/>
                <w:rtl/>
              </w:rPr>
              <w:t>دهدادی</w:t>
            </w:r>
          </w:p>
        </w:tc>
        <w:tc>
          <w:tcPr>
            <w:tcW w:w="3074" w:type="dxa"/>
          </w:tcPr>
          <w:p w14:paraId="4880DD63" w14:textId="77777777" w:rsidR="00E01AE8" w:rsidRDefault="00E01AE8" w:rsidP="008E03F9">
            <w:pPr>
              <w:jc w:val="center"/>
              <w:rPr>
                <w:rFonts w:cs="Arial"/>
                <w:rtl/>
                <w:lang w:bidi="fa-IR"/>
              </w:rPr>
            </w:pPr>
            <w:r>
              <w:rPr>
                <w:rFonts w:cs="Arial" w:hint="cs"/>
                <w:rtl/>
                <w:lang w:bidi="fa-IR"/>
              </w:rPr>
              <w:t>شیراباد علیا</w:t>
            </w:r>
          </w:p>
        </w:tc>
        <w:tc>
          <w:tcPr>
            <w:tcW w:w="664" w:type="dxa"/>
          </w:tcPr>
          <w:p w14:paraId="12B9FE47" w14:textId="77777777" w:rsidR="00E01AE8" w:rsidRDefault="00E01AE8" w:rsidP="008E03F9">
            <w:pPr>
              <w:jc w:val="center"/>
              <w:rPr>
                <w:rtl/>
                <w:lang w:bidi="fa-IR"/>
              </w:rPr>
            </w:pPr>
            <w:r>
              <w:rPr>
                <w:rFonts w:hint="cs"/>
                <w:rtl/>
                <w:lang w:bidi="fa-IR"/>
              </w:rPr>
              <w:t>7</w:t>
            </w:r>
          </w:p>
        </w:tc>
      </w:tr>
      <w:tr w:rsidR="00E01AE8" w14:paraId="16BDC7E5" w14:textId="77777777" w:rsidTr="00716F4C">
        <w:trPr>
          <w:trHeight w:val="490"/>
        </w:trPr>
        <w:tc>
          <w:tcPr>
            <w:tcW w:w="1825" w:type="dxa"/>
          </w:tcPr>
          <w:p w14:paraId="704F2EA2" w14:textId="77777777" w:rsidR="00E01AE8" w:rsidRDefault="00E01AE8" w:rsidP="008E03F9">
            <w:pPr>
              <w:jc w:val="center"/>
            </w:pPr>
          </w:p>
        </w:tc>
        <w:tc>
          <w:tcPr>
            <w:tcW w:w="1646" w:type="dxa"/>
          </w:tcPr>
          <w:p w14:paraId="28BCE66D" w14:textId="77777777" w:rsidR="00E01AE8" w:rsidRPr="008C1C90" w:rsidRDefault="00E01AE8" w:rsidP="008E03F9">
            <w:pPr>
              <w:jc w:val="center"/>
              <w:rPr>
                <w:rFonts w:cs="Arial"/>
                <w:rtl/>
              </w:rPr>
            </w:pPr>
            <w:r>
              <w:rPr>
                <w:rFonts w:cs="Arial" w:hint="cs"/>
                <w:rtl/>
              </w:rPr>
              <w:t>2</w:t>
            </w:r>
          </w:p>
        </w:tc>
        <w:tc>
          <w:tcPr>
            <w:tcW w:w="1817" w:type="dxa"/>
          </w:tcPr>
          <w:p w14:paraId="71E0BAE3" w14:textId="77777777" w:rsidR="00E01AE8" w:rsidRPr="00A62ACB" w:rsidRDefault="00E01AE8" w:rsidP="008E03F9">
            <w:pPr>
              <w:jc w:val="center"/>
              <w:rPr>
                <w:rFonts w:cs="Arial"/>
              </w:rPr>
            </w:pPr>
            <w:r w:rsidRPr="008C1C90">
              <w:rPr>
                <w:rFonts w:cs="Arial" w:hint="cs"/>
                <w:rtl/>
              </w:rPr>
              <w:t>دهدادی</w:t>
            </w:r>
          </w:p>
        </w:tc>
        <w:tc>
          <w:tcPr>
            <w:tcW w:w="3074" w:type="dxa"/>
          </w:tcPr>
          <w:p w14:paraId="556E87C1" w14:textId="77777777" w:rsidR="00E01AE8" w:rsidRDefault="00E01AE8" w:rsidP="008E03F9">
            <w:pPr>
              <w:jc w:val="center"/>
              <w:rPr>
                <w:rFonts w:cs="Arial"/>
                <w:rtl/>
              </w:rPr>
            </w:pPr>
            <w:r>
              <w:rPr>
                <w:rFonts w:cs="Arial" w:hint="cs"/>
                <w:rtl/>
              </w:rPr>
              <w:t>شیراباد علیا 2</w:t>
            </w:r>
          </w:p>
        </w:tc>
        <w:tc>
          <w:tcPr>
            <w:tcW w:w="664" w:type="dxa"/>
          </w:tcPr>
          <w:p w14:paraId="0C5AE988" w14:textId="77777777" w:rsidR="00E01AE8" w:rsidRDefault="00E01AE8" w:rsidP="008E03F9">
            <w:pPr>
              <w:jc w:val="center"/>
              <w:rPr>
                <w:rtl/>
                <w:lang w:bidi="fa-IR"/>
              </w:rPr>
            </w:pPr>
            <w:r>
              <w:rPr>
                <w:rFonts w:hint="cs"/>
                <w:rtl/>
                <w:lang w:bidi="fa-IR"/>
              </w:rPr>
              <w:t>8</w:t>
            </w:r>
          </w:p>
        </w:tc>
      </w:tr>
      <w:tr w:rsidR="00E01AE8" w14:paraId="1DF42C34" w14:textId="77777777" w:rsidTr="00716F4C">
        <w:trPr>
          <w:trHeight w:val="490"/>
        </w:trPr>
        <w:tc>
          <w:tcPr>
            <w:tcW w:w="1825" w:type="dxa"/>
          </w:tcPr>
          <w:p w14:paraId="09AA6C98" w14:textId="77777777" w:rsidR="00E01AE8" w:rsidRDefault="00E01AE8" w:rsidP="008E03F9">
            <w:pPr>
              <w:jc w:val="center"/>
            </w:pPr>
          </w:p>
        </w:tc>
        <w:tc>
          <w:tcPr>
            <w:tcW w:w="1646" w:type="dxa"/>
          </w:tcPr>
          <w:p w14:paraId="6A14B2DF" w14:textId="77777777" w:rsidR="00E01AE8" w:rsidRPr="008C1C90" w:rsidRDefault="00E01AE8" w:rsidP="008E03F9">
            <w:pPr>
              <w:jc w:val="center"/>
              <w:rPr>
                <w:rFonts w:cs="Arial"/>
                <w:rtl/>
              </w:rPr>
            </w:pPr>
            <w:r>
              <w:rPr>
                <w:rFonts w:cs="Arial" w:hint="cs"/>
                <w:rtl/>
              </w:rPr>
              <w:t>2</w:t>
            </w:r>
          </w:p>
        </w:tc>
        <w:tc>
          <w:tcPr>
            <w:tcW w:w="1817" w:type="dxa"/>
          </w:tcPr>
          <w:p w14:paraId="371F02EF" w14:textId="77777777" w:rsidR="00E01AE8" w:rsidRDefault="00E01AE8" w:rsidP="008E03F9">
            <w:pPr>
              <w:jc w:val="center"/>
              <w:rPr>
                <w:rFonts w:cs="Arial"/>
                <w:rtl/>
              </w:rPr>
            </w:pPr>
            <w:r w:rsidRPr="008C1C90">
              <w:rPr>
                <w:rFonts w:cs="Arial" w:hint="cs"/>
                <w:rtl/>
              </w:rPr>
              <w:t>دهدادی</w:t>
            </w:r>
          </w:p>
        </w:tc>
        <w:tc>
          <w:tcPr>
            <w:tcW w:w="3074" w:type="dxa"/>
          </w:tcPr>
          <w:p w14:paraId="3BC05035" w14:textId="77777777" w:rsidR="00E01AE8" w:rsidRDefault="00E01AE8" w:rsidP="008E03F9">
            <w:pPr>
              <w:jc w:val="center"/>
              <w:rPr>
                <w:rFonts w:cs="Arial"/>
                <w:rtl/>
              </w:rPr>
            </w:pPr>
            <w:r>
              <w:rPr>
                <w:rFonts w:cs="Arial" w:hint="cs"/>
                <w:rtl/>
              </w:rPr>
              <w:t>شیرباد سفلی</w:t>
            </w:r>
          </w:p>
        </w:tc>
        <w:tc>
          <w:tcPr>
            <w:tcW w:w="664" w:type="dxa"/>
          </w:tcPr>
          <w:p w14:paraId="5BD1E2BC" w14:textId="77777777" w:rsidR="00E01AE8" w:rsidRDefault="00E01AE8" w:rsidP="008E03F9">
            <w:pPr>
              <w:jc w:val="center"/>
              <w:rPr>
                <w:rtl/>
                <w:lang w:bidi="fa-IR"/>
              </w:rPr>
            </w:pPr>
            <w:r>
              <w:rPr>
                <w:rFonts w:hint="cs"/>
                <w:rtl/>
                <w:lang w:bidi="fa-IR"/>
              </w:rPr>
              <w:t>9</w:t>
            </w:r>
          </w:p>
        </w:tc>
      </w:tr>
      <w:tr w:rsidR="00E01AE8" w14:paraId="71027487" w14:textId="77777777" w:rsidTr="00716F4C">
        <w:trPr>
          <w:trHeight w:val="490"/>
        </w:trPr>
        <w:tc>
          <w:tcPr>
            <w:tcW w:w="1825" w:type="dxa"/>
          </w:tcPr>
          <w:p w14:paraId="3B507B91" w14:textId="77777777" w:rsidR="00E01AE8" w:rsidRDefault="00E01AE8" w:rsidP="008E03F9">
            <w:pPr>
              <w:jc w:val="center"/>
            </w:pPr>
          </w:p>
        </w:tc>
        <w:tc>
          <w:tcPr>
            <w:tcW w:w="1646" w:type="dxa"/>
          </w:tcPr>
          <w:p w14:paraId="19A137C1" w14:textId="77777777" w:rsidR="00E01AE8" w:rsidRPr="008C1C90" w:rsidRDefault="00E01AE8" w:rsidP="008E03F9">
            <w:pPr>
              <w:jc w:val="center"/>
              <w:rPr>
                <w:rFonts w:cs="Arial"/>
                <w:rtl/>
              </w:rPr>
            </w:pPr>
            <w:r>
              <w:rPr>
                <w:rFonts w:cs="Arial" w:hint="cs"/>
                <w:rtl/>
              </w:rPr>
              <w:t>2</w:t>
            </w:r>
          </w:p>
        </w:tc>
        <w:tc>
          <w:tcPr>
            <w:tcW w:w="1817" w:type="dxa"/>
          </w:tcPr>
          <w:p w14:paraId="58E4A4EE" w14:textId="77777777" w:rsidR="00E01AE8" w:rsidRDefault="00E01AE8" w:rsidP="008E03F9">
            <w:pPr>
              <w:jc w:val="center"/>
              <w:rPr>
                <w:rFonts w:cs="Arial"/>
                <w:rtl/>
              </w:rPr>
            </w:pPr>
            <w:r w:rsidRPr="008C1C90">
              <w:rPr>
                <w:rFonts w:cs="Arial" w:hint="cs"/>
                <w:rtl/>
              </w:rPr>
              <w:t>دهدادی</w:t>
            </w:r>
          </w:p>
        </w:tc>
        <w:tc>
          <w:tcPr>
            <w:tcW w:w="3074" w:type="dxa"/>
          </w:tcPr>
          <w:p w14:paraId="569812AE" w14:textId="77777777" w:rsidR="00E01AE8" w:rsidRDefault="00E01AE8" w:rsidP="008E03F9">
            <w:pPr>
              <w:jc w:val="center"/>
              <w:rPr>
                <w:rFonts w:cs="Arial"/>
                <w:rtl/>
              </w:rPr>
            </w:pPr>
            <w:r>
              <w:rPr>
                <w:rFonts w:cs="Arial" w:hint="cs"/>
                <w:rtl/>
              </w:rPr>
              <w:t>توخته</w:t>
            </w:r>
          </w:p>
        </w:tc>
        <w:tc>
          <w:tcPr>
            <w:tcW w:w="664" w:type="dxa"/>
          </w:tcPr>
          <w:p w14:paraId="23117D59" w14:textId="77777777" w:rsidR="00E01AE8" w:rsidRDefault="00E01AE8" w:rsidP="008E03F9">
            <w:pPr>
              <w:jc w:val="center"/>
              <w:rPr>
                <w:rtl/>
                <w:lang w:bidi="fa-IR"/>
              </w:rPr>
            </w:pPr>
            <w:r>
              <w:rPr>
                <w:rFonts w:hint="cs"/>
                <w:rtl/>
                <w:lang w:bidi="fa-IR"/>
              </w:rPr>
              <w:t>10</w:t>
            </w:r>
          </w:p>
        </w:tc>
      </w:tr>
      <w:tr w:rsidR="00E01AE8" w14:paraId="61618961" w14:textId="77777777" w:rsidTr="00716F4C">
        <w:trPr>
          <w:trHeight w:val="490"/>
        </w:trPr>
        <w:tc>
          <w:tcPr>
            <w:tcW w:w="1825" w:type="dxa"/>
          </w:tcPr>
          <w:p w14:paraId="063D5DE7" w14:textId="77777777" w:rsidR="00E01AE8" w:rsidRDefault="00E01AE8" w:rsidP="008E03F9">
            <w:pPr>
              <w:jc w:val="center"/>
            </w:pPr>
          </w:p>
        </w:tc>
        <w:tc>
          <w:tcPr>
            <w:tcW w:w="1646" w:type="dxa"/>
          </w:tcPr>
          <w:p w14:paraId="7B4807F5" w14:textId="77777777" w:rsidR="00E01AE8" w:rsidRDefault="00E01AE8" w:rsidP="008E03F9">
            <w:pPr>
              <w:jc w:val="center"/>
              <w:rPr>
                <w:rFonts w:cs="Arial"/>
                <w:rtl/>
              </w:rPr>
            </w:pPr>
            <w:r>
              <w:rPr>
                <w:rFonts w:cs="Arial" w:hint="cs"/>
                <w:rtl/>
              </w:rPr>
              <w:t>1</w:t>
            </w:r>
          </w:p>
        </w:tc>
        <w:tc>
          <w:tcPr>
            <w:tcW w:w="1817" w:type="dxa"/>
          </w:tcPr>
          <w:p w14:paraId="1566462E" w14:textId="77777777" w:rsidR="00E01AE8" w:rsidRDefault="00E01AE8" w:rsidP="008E03F9">
            <w:pPr>
              <w:jc w:val="center"/>
              <w:rPr>
                <w:rFonts w:cs="Arial"/>
                <w:rtl/>
              </w:rPr>
            </w:pPr>
            <w:r>
              <w:rPr>
                <w:rFonts w:cs="Arial" w:hint="cs"/>
                <w:rtl/>
              </w:rPr>
              <w:t>خلم</w:t>
            </w:r>
          </w:p>
        </w:tc>
        <w:tc>
          <w:tcPr>
            <w:tcW w:w="3074" w:type="dxa"/>
          </w:tcPr>
          <w:p w14:paraId="0F9F1613" w14:textId="77777777" w:rsidR="00E01AE8" w:rsidRDefault="00E01AE8" w:rsidP="008E03F9">
            <w:pPr>
              <w:jc w:val="center"/>
              <w:rPr>
                <w:rFonts w:cs="Arial"/>
                <w:rtl/>
              </w:rPr>
            </w:pPr>
            <w:r>
              <w:rPr>
                <w:rFonts w:cs="Arial" w:hint="cs"/>
                <w:rtl/>
              </w:rPr>
              <w:t>ده حسن افغانیه</w:t>
            </w:r>
          </w:p>
        </w:tc>
        <w:tc>
          <w:tcPr>
            <w:tcW w:w="664" w:type="dxa"/>
          </w:tcPr>
          <w:p w14:paraId="651E95B1" w14:textId="77777777" w:rsidR="00E01AE8" w:rsidRDefault="00E01AE8" w:rsidP="008E03F9">
            <w:pPr>
              <w:jc w:val="center"/>
              <w:rPr>
                <w:rtl/>
                <w:lang w:bidi="fa-IR"/>
              </w:rPr>
            </w:pPr>
            <w:r>
              <w:rPr>
                <w:rFonts w:hint="cs"/>
                <w:rtl/>
                <w:lang w:bidi="fa-IR"/>
              </w:rPr>
              <w:t>11</w:t>
            </w:r>
          </w:p>
        </w:tc>
      </w:tr>
      <w:tr w:rsidR="00E01AE8" w14:paraId="153685B3" w14:textId="77777777" w:rsidTr="00716F4C">
        <w:trPr>
          <w:trHeight w:val="490"/>
        </w:trPr>
        <w:tc>
          <w:tcPr>
            <w:tcW w:w="1825" w:type="dxa"/>
          </w:tcPr>
          <w:p w14:paraId="75E04585" w14:textId="77777777" w:rsidR="00E01AE8" w:rsidRDefault="00E01AE8" w:rsidP="008E03F9">
            <w:pPr>
              <w:jc w:val="center"/>
            </w:pPr>
          </w:p>
        </w:tc>
        <w:tc>
          <w:tcPr>
            <w:tcW w:w="1646" w:type="dxa"/>
          </w:tcPr>
          <w:p w14:paraId="37D8061D" w14:textId="77777777" w:rsidR="00E01AE8" w:rsidRDefault="00E01AE8" w:rsidP="008E03F9">
            <w:pPr>
              <w:jc w:val="center"/>
              <w:rPr>
                <w:rFonts w:cs="Arial"/>
                <w:rtl/>
              </w:rPr>
            </w:pPr>
            <w:r>
              <w:rPr>
                <w:rFonts w:cs="Arial" w:hint="cs"/>
                <w:rtl/>
              </w:rPr>
              <w:t>1</w:t>
            </w:r>
          </w:p>
        </w:tc>
        <w:tc>
          <w:tcPr>
            <w:tcW w:w="1817" w:type="dxa"/>
          </w:tcPr>
          <w:p w14:paraId="756F57AE" w14:textId="77777777" w:rsidR="00E01AE8" w:rsidRDefault="00E01AE8" w:rsidP="008E03F9">
            <w:pPr>
              <w:jc w:val="center"/>
              <w:rPr>
                <w:rFonts w:cs="Arial"/>
                <w:rtl/>
              </w:rPr>
            </w:pPr>
            <w:r>
              <w:rPr>
                <w:rFonts w:cs="Arial" w:hint="cs"/>
                <w:rtl/>
              </w:rPr>
              <w:t>خلم</w:t>
            </w:r>
          </w:p>
        </w:tc>
        <w:tc>
          <w:tcPr>
            <w:tcW w:w="3074" w:type="dxa"/>
          </w:tcPr>
          <w:p w14:paraId="4B83A38C" w14:textId="77777777" w:rsidR="00E01AE8" w:rsidRDefault="00E01AE8" w:rsidP="008E03F9">
            <w:pPr>
              <w:jc w:val="center"/>
              <w:rPr>
                <w:rFonts w:cs="Arial"/>
                <w:rtl/>
              </w:rPr>
            </w:pPr>
            <w:r>
              <w:rPr>
                <w:rFonts w:cs="Arial" w:hint="cs"/>
                <w:rtl/>
              </w:rPr>
              <w:t>نوباد باغات گلی</w:t>
            </w:r>
          </w:p>
        </w:tc>
        <w:tc>
          <w:tcPr>
            <w:tcW w:w="664" w:type="dxa"/>
          </w:tcPr>
          <w:p w14:paraId="14261D16" w14:textId="77777777" w:rsidR="00E01AE8" w:rsidRDefault="00E01AE8" w:rsidP="008E03F9">
            <w:pPr>
              <w:jc w:val="center"/>
              <w:rPr>
                <w:rtl/>
                <w:lang w:bidi="fa-IR"/>
              </w:rPr>
            </w:pPr>
            <w:r>
              <w:rPr>
                <w:rFonts w:hint="cs"/>
                <w:rtl/>
                <w:lang w:bidi="fa-IR"/>
              </w:rPr>
              <w:t>12</w:t>
            </w:r>
          </w:p>
        </w:tc>
      </w:tr>
      <w:tr w:rsidR="00E01AE8" w14:paraId="37A96016" w14:textId="77777777" w:rsidTr="00716F4C">
        <w:trPr>
          <w:trHeight w:val="490"/>
        </w:trPr>
        <w:tc>
          <w:tcPr>
            <w:tcW w:w="1825" w:type="dxa"/>
          </w:tcPr>
          <w:p w14:paraId="67B3DA0C" w14:textId="77777777" w:rsidR="00E01AE8" w:rsidRDefault="00E01AE8" w:rsidP="008E03F9">
            <w:pPr>
              <w:jc w:val="center"/>
            </w:pPr>
          </w:p>
        </w:tc>
        <w:tc>
          <w:tcPr>
            <w:tcW w:w="1646" w:type="dxa"/>
          </w:tcPr>
          <w:p w14:paraId="79C0FD23" w14:textId="77777777" w:rsidR="00E01AE8" w:rsidRDefault="00E01AE8" w:rsidP="008E03F9">
            <w:pPr>
              <w:jc w:val="center"/>
              <w:rPr>
                <w:rFonts w:cs="Arial"/>
                <w:rtl/>
              </w:rPr>
            </w:pPr>
            <w:r>
              <w:rPr>
                <w:rFonts w:cs="Arial" w:hint="cs"/>
                <w:rtl/>
              </w:rPr>
              <w:t>1</w:t>
            </w:r>
          </w:p>
        </w:tc>
        <w:tc>
          <w:tcPr>
            <w:tcW w:w="1817" w:type="dxa"/>
          </w:tcPr>
          <w:p w14:paraId="7BBC0E70" w14:textId="77777777" w:rsidR="00E01AE8" w:rsidRDefault="00E01AE8" w:rsidP="008E03F9">
            <w:pPr>
              <w:jc w:val="center"/>
              <w:rPr>
                <w:rFonts w:cs="Arial"/>
                <w:rtl/>
              </w:rPr>
            </w:pPr>
            <w:r>
              <w:rPr>
                <w:rFonts w:cs="Arial" w:hint="cs"/>
                <w:rtl/>
              </w:rPr>
              <w:t>خلم</w:t>
            </w:r>
          </w:p>
        </w:tc>
        <w:tc>
          <w:tcPr>
            <w:tcW w:w="3074" w:type="dxa"/>
          </w:tcPr>
          <w:p w14:paraId="7882E016" w14:textId="77777777" w:rsidR="00E01AE8" w:rsidRDefault="00E01AE8" w:rsidP="008E03F9">
            <w:pPr>
              <w:jc w:val="center"/>
              <w:rPr>
                <w:rFonts w:cs="Arial"/>
                <w:rtl/>
              </w:rPr>
            </w:pPr>
            <w:r>
              <w:rPr>
                <w:rFonts w:cs="Arial" w:hint="cs"/>
                <w:rtl/>
              </w:rPr>
              <w:t>ده حسن</w:t>
            </w:r>
          </w:p>
        </w:tc>
        <w:tc>
          <w:tcPr>
            <w:tcW w:w="664" w:type="dxa"/>
          </w:tcPr>
          <w:p w14:paraId="4FDBA081" w14:textId="77777777" w:rsidR="00E01AE8" w:rsidRDefault="00E01AE8" w:rsidP="008E03F9">
            <w:pPr>
              <w:jc w:val="center"/>
              <w:rPr>
                <w:rtl/>
                <w:lang w:bidi="fa-IR"/>
              </w:rPr>
            </w:pPr>
            <w:r>
              <w:rPr>
                <w:rFonts w:hint="cs"/>
                <w:rtl/>
                <w:lang w:bidi="fa-IR"/>
              </w:rPr>
              <w:t>13</w:t>
            </w:r>
          </w:p>
        </w:tc>
      </w:tr>
      <w:tr w:rsidR="00E01AE8" w14:paraId="0CEC6BDD" w14:textId="77777777" w:rsidTr="00716F4C">
        <w:trPr>
          <w:trHeight w:val="490"/>
        </w:trPr>
        <w:tc>
          <w:tcPr>
            <w:tcW w:w="1825" w:type="dxa"/>
          </w:tcPr>
          <w:p w14:paraId="77D8030E" w14:textId="77777777" w:rsidR="00E01AE8" w:rsidRDefault="00E01AE8" w:rsidP="008E03F9">
            <w:pPr>
              <w:jc w:val="center"/>
            </w:pPr>
          </w:p>
        </w:tc>
        <w:tc>
          <w:tcPr>
            <w:tcW w:w="1646" w:type="dxa"/>
          </w:tcPr>
          <w:p w14:paraId="34FA32D6" w14:textId="77777777" w:rsidR="00E01AE8" w:rsidRDefault="00E01AE8" w:rsidP="008E03F9">
            <w:pPr>
              <w:jc w:val="center"/>
              <w:rPr>
                <w:rFonts w:cs="Arial"/>
                <w:rtl/>
              </w:rPr>
            </w:pPr>
            <w:r>
              <w:rPr>
                <w:rFonts w:cs="Arial" w:hint="cs"/>
                <w:rtl/>
              </w:rPr>
              <w:t>1</w:t>
            </w:r>
          </w:p>
        </w:tc>
        <w:tc>
          <w:tcPr>
            <w:tcW w:w="1817" w:type="dxa"/>
          </w:tcPr>
          <w:p w14:paraId="7D7D143B" w14:textId="77777777" w:rsidR="00E01AE8" w:rsidRDefault="00E01AE8" w:rsidP="008E03F9">
            <w:pPr>
              <w:jc w:val="center"/>
              <w:rPr>
                <w:rFonts w:cs="Arial"/>
                <w:rtl/>
              </w:rPr>
            </w:pPr>
            <w:r>
              <w:rPr>
                <w:rFonts w:cs="Arial" w:hint="cs"/>
                <w:rtl/>
              </w:rPr>
              <w:t>خلم</w:t>
            </w:r>
          </w:p>
        </w:tc>
        <w:tc>
          <w:tcPr>
            <w:tcW w:w="3074" w:type="dxa"/>
          </w:tcPr>
          <w:p w14:paraId="427E0921" w14:textId="77777777" w:rsidR="00E01AE8" w:rsidRDefault="00E01AE8" w:rsidP="008E03F9">
            <w:pPr>
              <w:jc w:val="center"/>
              <w:rPr>
                <w:rFonts w:cs="Arial"/>
                <w:rtl/>
              </w:rPr>
            </w:pPr>
            <w:r>
              <w:rPr>
                <w:rFonts w:cs="Arial" w:hint="cs"/>
                <w:rtl/>
              </w:rPr>
              <w:t>ده ورده</w:t>
            </w:r>
          </w:p>
        </w:tc>
        <w:tc>
          <w:tcPr>
            <w:tcW w:w="664" w:type="dxa"/>
          </w:tcPr>
          <w:p w14:paraId="78310DD4" w14:textId="77777777" w:rsidR="00E01AE8" w:rsidRDefault="00E01AE8" w:rsidP="008E03F9">
            <w:pPr>
              <w:jc w:val="center"/>
              <w:rPr>
                <w:rtl/>
                <w:lang w:bidi="fa-IR"/>
              </w:rPr>
            </w:pPr>
            <w:r>
              <w:rPr>
                <w:rFonts w:hint="cs"/>
                <w:rtl/>
                <w:lang w:bidi="fa-IR"/>
              </w:rPr>
              <w:t>14</w:t>
            </w:r>
          </w:p>
        </w:tc>
      </w:tr>
      <w:tr w:rsidR="00E01AE8" w14:paraId="0E817BB0" w14:textId="77777777" w:rsidTr="00716F4C">
        <w:trPr>
          <w:trHeight w:val="490"/>
        </w:trPr>
        <w:tc>
          <w:tcPr>
            <w:tcW w:w="1825" w:type="dxa"/>
          </w:tcPr>
          <w:p w14:paraId="64F2BBD9" w14:textId="77777777" w:rsidR="00E01AE8" w:rsidRDefault="00E01AE8" w:rsidP="008E03F9">
            <w:pPr>
              <w:jc w:val="center"/>
            </w:pPr>
          </w:p>
        </w:tc>
        <w:tc>
          <w:tcPr>
            <w:tcW w:w="1646" w:type="dxa"/>
          </w:tcPr>
          <w:p w14:paraId="4F1D675F" w14:textId="77777777" w:rsidR="00E01AE8" w:rsidRDefault="00E01AE8" w:rsidP="008E03F9">
            <w:pPr>
              <w:jc w:val="center"/>
              <w:rPr>
                <w:rFonts w:cs="Arial"/>
                <w:rtl/>
              </w:rPr>
            </w:pPr>
            <w:r>
              <w:rPr>
                <w:rFonts w:cs="Arial" w:hint="cs"/>
                <w:rtl/>
              </w:rPr>
              <w:t>1</w:t>
            </w:r>
          </w:p>
        </w:tc>
        <w:tc>
          <w:tcPr>
            <w:tcW w:w="1817" w:type="dxa"/>
          </w:tcPr>
          <w:p w14:paraId="361384CC" w14:textId="77777777" w:rsidR="00E01AE8" w:rsidRDefault="00E01AE8" w:rsidP="008E03F9">
            <w:pPr>
              <w:jc w:val="center"/>
              <w:rPr>
                <w:rFonts w:cs="Arial"/>
                <w:rtl/>
              </w:rPr>
            </w:pPr>
            <w:r>
              <w:rPr>
                <w:rFonts w:cs="Arial" w:hint="cs"/>
                <w:rtl/>
              </w:rPr>
              <w:t>خلم</w:t>
            </w:r>
          </w:p>
        </w:tc>
        <w:tc>
          <w:tcPr>
            <w:tcW w:w="3074" w:type="dxa"/>
          </w:tcPr>
          <w:p w14:paraId="25DA656C" w14:textId="77777777" w:rsidR="00E01AE8" w:rsidRDefault="00E01AE8" w:rsidP="008E03F9">
            <w:pPr>
              <w:jc w:val="center"/>
              <w:rPr>
                <w:rFonts w:cs="Arial"/>
                <w:rtl/>
              </w:rPr>
            </w:pPr>
            <w:r>
              <w:rPr>
                <w:rFonts w:cs="Arial" w:hint="cs"/>
                <w:rtl/>
              </w:rPr>
              <w:t>حاجی عبدالرحیم</w:t>
            </w:r>
          </w:p>
        </w:tc>
        <w:tc>
          <w:tcPr>
            <w:tcW w:w="664" w:type="dxa"/>
          </w:tcPr>
          <w:p w14:paraId="46719582" w14:textId="77777777" w:rsidR="00E01AE8" w:rsidRDefault="00E01AE8" w:rsidP="008E03F9">
            <w:pPr>
              <w:jc w:val="center"/>
              <w:rPr>
                <w:rtl/>
                <w:lang w:bidi="fa-IR"/>
              </w:rPr>
            </w:pPr>
            <w:r>
              <w:rPr>
                <w:rFonts w:hint="cs"/>
                <w:rtl/>
                <w:lang w:bidi="fa-IR"/>
              </w:rPr>
              <w:t>15</w:t>
            </w:r>
          </w:p>
        </w:tc>
      </w:tr>
      <w:tr w:rsidR="00E01AE8" w14:paraId="384EAB7E" w14:textId="77777777" w:rsidTr="00716F4C">
        <w:trPr>
          <w:trHeight w:val="258"/>
        </w:trPr>
        <w:tc>
          <w:tcPr>
            <w:tcW w:w="1825" w:type="dxa"/>
          </w:tcPr>
          <w:p w14:paraId="1872D227" w14:textId="77777777" w:rsidR="00E01AE8" w:rsidRDefault="00E01AE8" w:rsidP="008E03F9">
            <w:pPr>
              <w:jc w:val="center"/>
            </w:pPr>
          </w:p>
        </w:tc>
        <w:tc>
          <w:tcPr>
            <w:tcW w:w="1646" w:type="dxa"/>
          </w:tcPr>
          <w:p w14:paraId="07F4D306" w14:textId="77777777" w:rsidR="00E01AE8" w:rsidRDefault="00E01AE8" w:rsidP="008E03F9">
            <w:pPr>
              <w:jc w:val="center"/>
              <w:rPr>
                <w:rFonts w:cs="Arial"/>
                <w:rtl/>
              </w:rPr>
            </w:pPr>
            <w:r>
              <w:rPr>
                <w:rFonts w:cs="Arial" w:hint="cs"/>
                <w:rtl/>
              </w:rPr>
              <w:t>1</w:t>
            </w:r>
          </w:p>
        </w:tc>
        <w:tc>
          <w:tcPr>
            <w:tcW w:w="1817" w:type="dxa"/>
          </w:tcPr>
          <w:p w14:paraId="56505123" w14:textId="77777777" w:rsidR="00E01AE8" w:rsidRDefault="00E01AE8" w:rsidP="008E03F9">
            <w:pPr>
              <w:jc w:val="center"/>
              <w:rPr>
                <w:rFonts w:cs="Arial"/>
                <w:rtl/>
              </w:rPr>
            </w:pPr>
            <w:r>
              <w:rPr>
                <w:rFonts w:cs="Arial" w:hint="cs"/>
                <w:rtl/>
              </w:rPr>
              <w:t>خلم</w:t>
            </w:r>
          </w:p>
        </w:tc>
        <w:tc>
          <w:tcPr>
            <w:tcW w:w="3074" w:type="dxa"/>
          </w:tcPr>
          <w:p w14:paraId="6245A240" w14:textId="77777777" w:rsidR="00E01AE8" w:rsidRDefault="00E01AE8" w:rsidP="008E03F9">
            <w:pPr>
              <w:jc w:val="center"/>
              <w:rPr>
                <w:rFonts w:cs="Arial"/>
                <w:rtl/>
              </w:rPr>
            </w:pPr>
            <w:r>
              <w:rPr>
                <w:rFonts w:cs="Arial" w:hint="cs"/>
                <w:rtl/>
              </w:rPr>
              <w:t>مجلس خان</w:t>
            </w:r>
          </w:p>
        </w:tc>
        <w:tc>
          <w:tcPr>
            <w:tcW w:w="664" w:type="dxa"/>
          </w:tcPr>
          <w:p w14:paraId="246E58BA" w14:textId="77777777" w:rsidR="00E01AE8" w:rsidRDefault="00E01AE8" w:rsidP="008E03F9">
            <w:pPr>
              <w:jc w:val="center"/>
              <w:rPr>
                <w:rtl/>
                <w:lang w:bidi="fa-IR"/>
              </w:rPr>
            </w:pPr>
            <w:r>
              <w:rPr>
                <w:rFonts w:hint="cs"/>
                <w:rtl/>
                <w:lang w:bidi="fa-IR"/>
              </w:rPr>
              <w:t>16</w:t>
            </w:r>
          </w:p>
        </w:tc>
      </w:tr>
      <w:tr w:rsidR="00E01AE8" w14:paraId="77CD5F5F" w14:textId="77777777" w:rsidTr="00716F4C">
        <w:trPr>
          <w:trHeight w:val="386"/>
        </w:trPr>
        <w:tc>
          <w:tcPr>
            <w:tcW w:w="1825" w:type="dxa"/>
          </w:tcPr>
          <w:p w14:paraId="3D15C509" w14:textId="77777777" w:rsidR="00E01AE8" w:rsidRPr="007F2C55" w:rsidRDefault="00E01AE8" w:rsidP="008E03F9">
            <w:pPr>
              <w:jc w:val="center"/>
              <w:rPr>
                <w:lang w:val="en-US"/>
              </w:rPr>
            </w:pPr>
          </w:p>
        </w:tc>
        <w:tc>
          <w:tcPr>
            <w:tcW w:w="1646" w:type="dxa"/>
          </w:tcPr>
          <w:p w14:paraId="0734AFF5" w14:textId="77777777" w:rsidR="00E01AE8" w:rsidRPr="00C077B7" w:rsidRDefault="00E01AE8" w:rsidP="008E03F9">
            <w:pPr>
              <w:jc w:val="center"/>
              <w:rPr>
                <w:rFonts w:cs="Arial"/>
                <w:b/>
                <w:bCs/>
                <w:color w:val="FF0000"/>
                <w:rtl/>
              </w:rPr>
            </w:pPr>
            <w:r w:rsidRPr="00C077B7">
              <w:rPr>
                <w:rFonts w:cs="Arial" w:hint="cs"/>
                <w:b/>
                <w:bCs/>
                <w:color w:val="FF0000"/>
                <w:rtl/>
              </w:rPr>
              <w:t>25</w:t>
            </w:r>
          </w:p>
        </w:tc>
        <w:tc>
          <w:tcPr>
            <w:tcW w:w="1817" w:type="dxa"/>
          </w:tcPr>
          <w:p w14:paraId="0B4EFAA3" w14:textId="77777777" w:rsidR="00E01AE8" w:rsidRPr="00C077B7" w:rsidRDefault="00E01AE8" w:rsidP="008E03F9">
            <w:pPr>
              <w:jc w:val="center"/>
              <w:rPr>
                <w:rFonts w:cs="Arial"/>
                <w:b/>
                <w:bCs/>
                <w:color w:val="FF0000"/>
                <w:rtl/>
              </w:rPr>
            </w:pPr>
          </w:p>
        </w:tc>
        <w:tc>
          <w:tcPr>
            <w:tcW w:w="3074" w:type="dxa"/>
          </w:tcPr>
          <w:p w14:paraId="6FF1EE44" w14:textId="77777777" w:rsidR="00E01AE8" w:rsidRPr="00C077B7" w:rsidRDefault="00E01AE8" w:rsidP="008E03F9">
            <w:pPr>
              <w:jc w:val="center"/>
              <w:rPr>
                <w:rFonts w:cs="Arial"/>
                <w:b/>
                <w:bCs/>
                <w:color w:val="FF0000"/>
                <w:rtl/>
              </w:rPr>
            </w:pPr>
            <w:r w:rsidRPr="00C077B7">
              <w:rPr>
                <w:rFonts w:cs="Arial" w:hint="cs"/>
                <w:b/>
                <w:bCs/>
                <w:color w:val="FF0000"/>
                <w:rtl/>
              </w:rPr>
              <w:t>مجموعه</w:t>
            </w:r>
          </w:p>
        </w:tc>
        <w:tc>
          <w:tcPr>
            <w:tcW w:w="664" w:type="dxa"/>
          </w:tcPr>
          <w:p w14:paraId="2F4EA99B" w14:textId="77777777" w:rsidR="00E01AE8" w:rsidRDefault="00E01AE8" w:rsidP="008E03F9">
            <w:pPr>
              <w:jc w:val="center"/>
              <w:rPr>
                <w:rtl/>
                <w:lang w:bidi="fa-IR"/>
              </w:rPr>
            </w:pPr>
          </w:p>
        </w:tc>
      </w:tr>
    </w:tbl>
    <w:p w14:paraId="4F8140F1" w14:textId="77777777" w:rsidR="00E01AE8" w:rsidRDefault="00E01AE8" w:rsidP="004C647D">
      <w:pPr>
        <w:rPr>
          <w:rFonts w:asciiTheme="minorBidi" w:hAnsiTheme="minorBidi"/>
          <w:bCs/>
        </w:rPr>
      </w:pPr>
    </w:p>
    <w:p w14:paraId="28C191FE" w14:textId="77777777" w:rsidR="00E01AE8" w:rsidRDefault="00E01AE8" w:rsidP="004C647D">
      <w:pPr>
        <w:rPr>
          <w:rFonts w:asciiTheme="minorBidi" w:hAnsiTheme="minorBidi"/>
          <w:bCs/>
        </w:rPr>
      </w:pPr>
    </w:p>
    <w:p w14:paraId="412FF131" w14:textId="77777777" w:rsidR="00E01AE8" w:rsidRDefault="00E01AE8" w:rsidP="004C647D">
      <w:pPr>
        <w:rPr>
          <w:rFonts w:asciiTheme="minorBidi" w:hAnsiTheme="minorBidi"/>
          <w:bCs/>
        </w:rPr>
      </w:pPr>
    </w:p>
    <w:p w14:paraId="3987A968" w14:textId="77777777" w:rsidR="00E01AE8" w:rsidRDefault="00E01AE8" w:rsidP="004C647D">
      <w:pPr>
        <w:jc w:val="center"/>
        <w:rPr>
          <w:rFonts w:asciiTheme="minorBidi" w:hAnsiTheme="minorBidi"/>
          <w:b/>
          <w:sz w:val="32"/>
          <w:szCs w:val="32"/>
        </w:rPr>
      </w:pPr>
      <w:bookmarkStart w:id="11" w:name="_SECTION_5_–"/>
      <w:bookmarkEnd w:id="10"/>
      <w:bookmarkEnd w:id="11"/>
    </w:p>
    <w:p w14:paraId="1510E265" w14:textId="77777777" w:rsidR="00E01AE8" w:rsidRDefault="00E01AE8" w:rsidP="004C647D">
      <w:pPr>
        <w:jc w:val="center"/>
        <w:rPr>
          <w:rFonts w:asciiTheme="minorBidi" w:hAnsiTheme="minorBidi"/>
          <w:b/>
          <w:sz w:val="32"/>
          <w:szCs w:val="32"/>
        </w:rPr>
      </w:pPr>
    </w:p>
    <w:p w14:paraId="39342393" w14:textId="77777777" w:rsidR="00E01AE8" w:rsidRDefault="00E01AE8" w:rsidP="004C647D">
      <w:pPr>
        <w:jc w:val="center"/>
        <w:rPr>
          <w:rFonts w:asciiTheme="minorBidi" w:hAnsiTheme="minorBidi"/>
          <w:b/>
          <w:sz w:val="32"/>
          <w:szCs w:val="32"/>
        </w:rPr>
      </w:pPr>
    </w:p>
    <w:p w14:paraId="25311F43" w14:textId="77777777" w:rsidR="00E01AE8" w:rsidRDefault="00E01AE8" w:rsidP="004C647D">
      <w:pPr>
        <w:jc w:val="center"/>
        <w:rPr>
          <w:rFonts w:asciiTheme="minorBidi" w:hAnsiTheme="minorBidi"/>
          <w:b/>
          <w:sz w:val="32"/>
          <w:szCs w:val="32"/>
        </w:rPr>
      </w:pPr>
    </w:p>
    <w:p w14:paraId="6F4F514A" w14:textId="77777777" w:rsidR="00E01AE8" w:rsidRDefault="00E01AE8" w:rsidP="004C647D">
      <w:pPr>
        <w:jc w:val="center"/>
        <w:rPr>
          <w:rFonts w:asciiTheme="minorBidi" w:hAnsiTheme="minorBidi"/>
          <w:b/>
          <w:sz w:val="32"/>
          <w:szCs w:val="32"/>
        </w:rPr>
      </w:pPr>
    </w:p>
    <w:p w14:paraId="64B666B5" w14:textId="77777777" w:rsidR="00E01AE8" w:rsidRDefault="00E01AE8" w:rsidP="004C647D">
      <w:pPr>
        <w:jc w:val="center"/>
        <w:rPr>
          <w:rFonts w:asciiTheme="minorBidi" w:hAnsiTheme="minorBidi"/>
          <w:b/>
          <w:sz w:val="32"/>
          <w:szCs w:val="32"/>
        </w:rPr>
      </w:pPr>
    </w:p>
    <w:p w14:paraId="41CA557D" w14:textId="250C6115" w:rsidR="00E01AE8" w:rsidRDefault="00E01AE8" w:rsidP="00E01AE8">
      <w:pPr>
        <w:rPr>
          <w:rFonts w:asciiTheme="minorBidi" w:hAnsiTheme="minorBidi"/>
          <w:bCs/>
        </w:rPr>
      </w:pPr>
      <w:r>
        <w:rPr>
          <w:rFonts w:asciiTheme="minorBidi" w:hAnsiTheme="minorBidi"/>
          <w:bCs/>
        </w:rPr>
        <w:t xml:space="preserve">List of location for Jawzjan Provinces: </w:t>
      </w:r>
      <w:r w:rsidRPr="00E01AE8">
        <w:rPr>
          <w:rFonts w:asciiTheme="minorBidi" w:hAnsiTheme="minorBidi" w:cs="Arial"/>
          <w:bCs/>
          <w:rtl/>
        </w:rPr>
        <w:t>ل</w:t>
      </w:r>
      <w:r w:rsidRPr="00E01AE8">
        <w:rPr>
          <w:rFonts w:asciiTheme="minorBidi" w:hAnsiTheme="minorBidi" w:cs="Arial" w:hint="cs"/>
          <w:bCs/>
          <w:rtl/>
        </w:rPr>
        <w:t>ی</w:t>
      </w:r>
      <w:r w:rsidRPr="00E01AE8">
        <w:rPr>
          <w:rFonts w:asciiTheme="minorBidi" w:hAnsiTheme="minorBidi" w:cs="Arial" w:hint="eastAsia"/>
          <w:bCs/>
          <w:rtl/>
        </w:rPr>
        <w:t>ست</w:t>
      </w:r>
      <w:r w:rsidRPr="00E01AE8">
        <w:rPr>
          <w:rFonts w:asciiTheme="minorBidi" w:hAnsiTheme="minorBidi" w:cs="Arial"/>
          <w:bCs/>
          <w:rtl/>
        </w:rPr>
        <w:t xml:space="preserve"> تعداد گلخانه ها</w:t>
      </w:r>
      <w:r w:rsidRPr="00E01AE8">
        <w:rPr>
          <w:rFonts w:asciiTheme="minorBidi" w:hAnsiTheme="minorBidi" w:cs="Arial" w:hint="cs"/>
          <w:bCs/>
          <w:rtl/>
        </w:rPr>
        <w:t>ی</w:t>
      </w:r>
      <w:r w:rsidRPr="00E01AE8">
        <w:rPr>
          <w:rFonts w:asciiTheme="minorBidi" w:hAnsiTheme="minorBidi" w:cs="Arial"/>
          <w:bCs/>
          <w:rtl/>
        </w:rPr>
        <w:t xml:space="preserve"> مورد ضرورت ولا</w:t>
      </w:r>
      <w:r w:rsidRPr="00E01AE8">
        <w:rPr>
          <w:rFonts w:asciiTheme="minorBidi" w:hAnsiTheme="minorBidi" w:cs="Arial" w:hint="cs"/>
          <w:bCs/>
          <w:rtl/>
        </w:rPr>
        <w:t>ی</w:t>
      </w:r>
      <w:r w:rsidRPr="00E01AE8">
        <w:rPr>
          <w:rFonts w:asciiTheme="minorBidi" w:hAnsiTheme="minorBidi" w:cs="Arial" w:hint="eastAsia"/>
          <w:bCs/>
          <w:rtl/>
        </w:rPr>
        <w:t>ت</w:t>
      </w:r>
      <w:r w:rsidRPr="00E01AE8">
        <w:rPr>
          <w:rFonts w:asciiTheme="minorBidi" w:hAnsiTheme="minorBidi" w:cs="Arial"/>
          <w:bCs/>
          <w:rtl/>
        </w:rPr>
        <w:t xml:space="preserve"> </w:t>
      </w:r>
      <w:r>
        <w:rPr>
          <w:rFonts w:asciiTheme="minorBidi" w:hAnsiTheme="minorBidi" w:cs="Arial" w:hint="cs"/>
          <w:bCs/>
          <w:rtl/>
          <w:lang w:bidi="fa-IR"/>
        </w:rPr>
        <w:t>جوزجان</w:t>
      </w:r>
      <w:r w:rsidRPr="00E01AE8">
        <w:rPr>
          <w:rFonts w:asciiTheme="minorBidi" w:hAnsiTheme="minorBidi" w:cs="Arial"/>
          <w:bCs/>
          <w:rtl/>
        </w:rPr>
        <w:t xml:space="preserve"> به اساس ل</w:t>
      </w:r>
      <w:r w:rsidRPr="00E01AE8">
        <w:rPr>
          <w:rFonts w:asciiTheme="minorBidi" w:hAnsiTheme="minorBidi" w:cs="Arial" w:hint="cs"/>
          <w:bCs/>
          <w:rtl/>
        </w:rPr>
        <w:t>ی</w:t>
      </w:r>
      <w:r w:rsidRPr="00E01AE8">
        <w:rPr>
          <w:rFonts w:asciiTheme="minorBidi" w:hAnsiTheme="minorBidi" w:cs="Arial" w:hint="eastAsia"/>
          <w:bCs/>
          <w:rtl/>
        </w:rPr>
        <w:t>ست</w:t>
      </w:r>
      <w:r w:rsidRPr="00E01AE8">
        <w:rPr>
          <w:rFonts w:asciiTheme="minorBidi" w:hAnsiTheme="minorBidi" w:cs="Arial"/>
          <w:bCs/>
          <w:rtl/>
        </w:rPr>
        <w:t xml:space="preserve"> قر</w:t>
      </w:r>
      <w:r w:rsidRPr="00E01AE8">
        <w:rPr>
          <w:rFonts w:asciiTheme="minorBidi" w:hAnsiTheme="minorBidi" w:cs="Arial" w:hint="cs"/>
          <w:bCs/>
          <w:rtl/>
        </w:rPr>
        <w:t>ی</w:t>
      </w:r>
      <w:r w:rsidRPr="00E01AE8">
        <w:rPr>
          <w:rFonts w:asciiTheme="minorBidi" w:hAnsiTheme="minorBidi" w:cs="Arial" w:hint="eastAsia"/>
          <w:bCs/>
          <w:rtl/>
        </w:rPr>
        <w:t>ه</w:t>
      </w:r>
      <w:r w:rsidRPr="00E01AE8">
        <w:rPr>
          <w:rFonts w:asciiTheme="minorBidi" w:hAnsiTheme="minorBidi" w:cs="Arial"/>
          <w:bCs/>
          <w:rtl/>
        </w:rPr>
        <w:t xml:space="preserve"> جات</w:t>
      </w:r>
    </w:p>
    <w:tbl>
      <w:tblPr>
        <w:tblW w:w="9176" w:type="dxa"/>
        <w:tblLook w:val="04A0" w:firstRow="1" w:lastRow="0" w:firstColumn="1" w:lastColumn="0" w:noHBand="0" w:noVBand="1"/>
      </w:tblPr>
      <w:tblGrid>
        <w:gridCol w:w="1926"/>
        <w:gridCol w:w="1768"/>
        <w:gridCol w:w="2165"/>
        <w:gridCol w:w="2364"/>
        <w:gridCol w:w="953"/>
      </w:tblGrid>
      <w:tr w:rsidR="00716F4C" w:rsidRPr="00E01AE8" w14:paraId="58EDCA77" w14:textId="77777777" w:rsidTr="00716F4C">
        <w:trPr>
          <w:trHeight w:val="594"/>
        </w:trPr>
        <w:tc>
          <w:tcPr>
            <w:tcW w:w="19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842AC3" w14:textId="77777777" w:rsidR="00E01AE8" w:rsidRPr="00E01AE8" w:rsidRDefault="00E01AE8" w:rsidP="00403618">
            <w:pPr>
              <w:bidi/>
              <w:spacing w:after="0" w:line="240" w:lineRule="auto"/>
              <w:jc w:val="center"/>
              <w:rPr>
                <w:rFonts w:ascii="Arial" w:eastAsia="Times New Roman" w:hAnsi="Arial" w:cs="Arial"/>
                <w:b/>
                <w:bCs/>
                <w:color w:val="000000"/>
                <w:sz w:val="22"/>
                <w:szCs w:val="22"/>
                <w:lang w:val="en-US" w:eastAsia="en-US"/>
              </w:rPr>
            </w:pPr>
            <w:r w:rsidRPr="00E01AE8">
              <w:rPr>
                <w:rFonts w:ascii="Arial" w:eastAsia="Times New Roman" w:hAnsi="Arial" w:cs="Arial" w:hint="cs"/>
                <w:b/>
                <w:bCs/>
                <w:sz w:val="22"/>
                <w:szCs w:val="22"/>
                <w:rtl/>
                <w:lang w:val="en-US" w:eastAsia="en-US"/>
              </w:rPr>
              <w:t>ملاحظات</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D692FE3" w14:textId="77777777" w:rsidR="00E01AE8" w:rsidRPr="00E01AE8" w:rsidRDefault="00E01AE8" w:rsidP="00403618">
            <w:pPr>
              <w:bidi/>
              <w:spacing w:after="0" w:line="240" w:lineRule="auto"/>
              <w:jc w:val="center"/>
              <w:rPr>
                <w:rFonts w:ascii="Arial" w:eastAsia="Times New Roman" w:hAnsi="Arial" w:cs="Arial"/>
                <w:b/>
                <w:bCs/>
                <w:color w:val="000000"/>
                <w:sz w:val="22"/>
                <w:szCs w:val="22"/>
                <w:rtl/>
                <w:lang w:val="en-US" w:eastAsia="en-US"/>
              </w:rPr>
            </w:pPr>
            <w:r w:rsidRPr="00E01AE8">
              <w:rPr>
                <w:rFonts w:ascii="Arial" w:eastAsia="Times New Roman" w:hAnsi="Arial" w:cs="Arial" w:hint="cs"/>
                <w:b/>
                <w:bCs/>
                <w:color w:val="000000"/>
                <w:sz w:val="22"/>
                <w:szCs w:val="22"/>
                <w:rtl/>
                <w:lang w:val="en-US" w:eastAsia="en-US" w:bidi="fa-IR"/>
              </w:rPr>
              <w:t>تعداد گلخانه</w:t>
            </w:r>
          </w:p>
        </w:tc>
        <w:tc>
          <w:tcPr>
            <w:tcW w:w="2165" w:type="dxa"/>
            <w:tcBorders>
              <w:top w:val="single" w:sz="4" w:space="0" w:color="auto"/>
              <w:left w:val="nil"/>
              <w:bottom w:val="single" w:sz="4" w:space="0" w:color="auto"/>
              <w:right w:val="single" w:sz="4" w:space="0" w:color="auto"/>
            </w:tcBorders>
            <w:shd w:val="clear" w:color="000000" w:fill="FFFFFF"/>
            <w:vAlign w:val="center"/>
            <w:hideMark/>
          </w:tcPr>
          <w:p w14:paraId="475F0862" w14:textId="77777777" w:rsidR="00E01AE8" w:rsidRPr="00E01AE8" w:rsidRDefault="00E01AE8" w:rsidP="00403618">
            <w:pPr>
              <w:bidi/>
              <w:spacing w:after="0" w:line="240" w:lineRule="auto"/>
              <w:jc w:val="center"/>
              <w:rPr>
                <w:rFonts w:ascii="Arial" w:eastAsia="Times New Roman" w:hAnsi="Arial" w:cs="Arial"/>
                <w:b/>
                <w:bCs/>
                <w:color w:val="000000"/>
                <w:sz w:val="22"/>
                <w:szCs w:val="22"/>
                <w:rtl/>
                <w:lang w:val="en-US" w:eastAsia="en-US"/>
              </w:rPr>
            </w:pPr>
            <w:r w:rsidRPr="00E01AE8">
              <w:rPr>
                <w:rFonts w:ascii="Arial" w:eastAsia="Times New Roman" w:hAnsi="Arial" w:cs="Arial" w:hint="cs"/>
                <w:b/>
                <w:bCs/>
                <w:color w:val="000000"/>
                <w:sz w:val="22"/>
                <w:szCs w:val="22"/>
                <w:rtl/>
                <w:lang w:val="en-US" w:eastAsia="en-US"/>
              </w:rPr>
              <w:t>ولسوالی</w:t>
            </w:r>
          </w:p>
        </w:tc>
        <w:tc>
          <w:tcPr>
            <w:tcW w:w="2364" w:type="dxa"/>
            <w:tcBorders>
              <w:top w:val="single" w:sz="4" w:space="0" w:color="auto"/>
              <w:left w:val="nil"/>
              <w:bottom w:val="single" w:sz="4" w:space="0" w:color="auto"/>
              <w:right w:val="single" w:sz="4" w:space="0" w:color="auto"/>
            </w:tcBorders>
            <w:shd w:val="clear" w:color="000000" w:fill="FFFFFF"/>
            <w:vAlign w:val="center"/>
            <w:hideMark/>
          </w:tcPr>
          <w:p w14:paraId="23D16741" w14:textId="77777777" w:rsidR="00E01AE8" w:rsidRPr="00E01AE8" w:rsidRDefault="00E01AE8" w:rsidP="00403618">
            <w:pPr>
              <w:bidi/>
              <w:spacing w:after="0" w:line="240" w:lineRule="auto"/>
              <w:jc w:val="center"/>
              <w:rPr>
                <w:rFonts w:ascii="Arial" w:eastAsia="Times New Roman" w:hAnsi="Arial" w:cs="Arial"/>
                <w:b/>
                <w:bCs/>
                <w:color w:val="000000"/>
                <w:sz w:val="22"/>
                <w:szCs w:val="22"/>
                <w:rtl/>
                <w:lang w:val="en-US" w:eastAsia="en-US"/>
              </w:rPr>
            </w:pPr>
            <w:r w:rsidRPr="00E01AE8">
              <w:rPr>
                <w:rFonts w:ascii="Arial" w:eastAsia="Times New Roman" w:hAnsi="Arial" w:cs="Arial" w:hint="cs"/>
                <w:b/>
                <w:bCs/>
                <w:color w:val="000000"/>
                <w:sz w:val="22"/>
                <w:szCs w:val="22"/>
                <w:rtl/>
                <w:lang w:val="en-US" w:eastAsia="en-US"/>
              </w:rPr>
              <w:t>قریه</w:t>
            </w:r>
          </w:p>
        </w:tc>
        <w:tc>
          <w:tcPr>
            <w:tcW w:w="953" w:type="dxa"/>
            <w:tcBorders>
              <w:top w:val="single" w:sz="4" w:space="0" w:color="auto"/>
              <w:left w:val="nil"/>
              <w:bottom w:val="single" w:sz="4" w:space="0" w:color="auto"/>
              <w:right w:val="single" w:sz="4" w:space="0" w:color="auto"/>
            </w:tcBorders>
            <w:shd w:val="clear" w:color="000000" w:fill="FFFFFF"/>
            <w:vAlign w:val="center"/>
            <w:hideMark/>
          </w:tcPr>
          <w:p w14:paraId="3372DF50" w14:textId="77777777" w:rsidR="00E01AE8" w:rsidRPr="00E01AE8" w:rsidRDefault="00E01AE8" w:rsidP="00403618">
            <w:pPr>
              <w:bidi/>
              <w:spacing w:after="0" w:line="240" w:lineRule="auto"/>
              <w:jc w:val="center"/>
              <w:rPr>
                <w:rFonts w:ascii="Arial" w:eastAsia="Times New Roman" w:hAnsi="Arial" w:cs="Arial"/>
                <w:b/>
                <w:bCs/>
                <w:color w:val="000000"/>
                <w:sz w:val="22"/>
                <w:szCs w:val="22"/>
                <w:rtl/>
                <w:lang w:val="en-US" w:eastAsia="en-US"/>
              </w:rPr>
            </w:pPr>
            <w:r w:rsidRPr="00E01AE8">
              <w:rPr>
                <w:rFonts w:ascii="Arial" w:eastAsia="Times New Roman" w:hAnsi="Arial" w:cs="Arial" w:hint="cs"/>
                <w:b/>
                <w:bCs/>
                <w:color w:val="000000"/>
                <w:sz w:val="22"/>
                <w:szCs w:val="22"/>
                <w:rtl/>
                <w:lang w:val="en-US" w:eastAsia="en-US" w:bidi="fa-IR"/>
              </w:rPr>
              <w:t>شماره</w:t>
            </w:r>
          </w:p>
        </w:tc>
      </w:tr>
      <w:tr w:rsidR="00E01AE8" w:rsidRPr="00E01AE8" w14:paraId="5A695FFC"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357D1F3B" w14:textId="77777777" w:rsidR="00E01AE8" w:rsidRPr="00E01AE8" w:rsidRDefault="00E01AE8" w:rsidP="00E01AE8">
            <w:pPr>
              <w:spacing w:after="0" w:line="240" w:lineRule="auto"/>
              <w:jc w:val="center"/>
              <w:rPr>
                <w:rFonts w:ascii="Lato" w:eastAsia="Times New Roman" w:hAnsi="Lato" w:cs="Times New Roman"/>
                <w:color w:val="000000"/>
                <w:sz w:val="22"/>
                <w:szCs w:val="22"/>
                <w:rtl/>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1C23F8C5"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2</w:t>
            </w:r>
          </w:p>
        </w:tc>
        <w:tc>
          <w:tcPr>
            <w:tcW w:w="2165" w:type="dxa"/>
            <w:tcBorders>
              <w:top w:val="nil"/>
              <w:left w:val="nil"/>
              <w:bottom w:val="single" w:sz="4" w:space="0" w:color="auto"/>
              <w:right w:val="single" w:sz="4" w:space="0" w:color="auto"/>
            </w:tcBorders>
            <w:shd w:val="clear" w:color="auto" w:fill="auto"/>
            <w:vAlign w:val="center"/>
            <w:hideMark/>
          </w:tcPr>
          <w:p w14:paraId="2B0B6B58" w14:textId="7B9F12E6"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w:t>
            </w:r>
            <w:r w:rsidR="006334BB">
              <w:rPr>
                <w:rFonts w:ascii="Lato" w:eastAsia="Times New Roman" w:hAnsi="Lato" w:cs="Arial" w:hint="cs"/>
                <w:color w:val="000000"/>
                <w:sz w:val="22"/>
                <w:szCs w:val="22"/>
                <w:rtl/>
                <w:lang w:val="en-US" w:eastAsia="en-US"/>
              </w:rPr>
              <w:t>غ</w:t>
            </w:r>
            <w:r w:rsidRPr="00E01AE8">
              <w:rPr>
                <w:rFonts w:ascii="Lato" w:eastAsia="Times New Roman" w:hAnsi="Lato" w:cs="Arial" w:hint="cs"/>
                <w:color w:val="000000"/>
                <w:sz w:val="22"/>
                <w:szCs w:val="22"/>
                <w:rtl/>
                <w:lang w:val="en-US" w:eastAsia="en-US"/>
              </w:rPr>
              <w:t>ان</w:t>
            </w:r>
          </w:p>
        </w:tc>
        <w:tc>
          <w:tcPr>
            <w:tcW w:w="2364" w:type="dxa"/>
            <w:tcBorders>
              <w:top w:val="nil"/>
              <w:left w:val="nil"/>
              <w:bottom w:val="single" w:sz="4" w:space="0" w:color="auto"/>
              <w:right w:val="single" w:sz="4" w:space="0" w:color="auto"/>
            </w:tcBorders>
            <w:shd w:val="clear" w:color="auto" w:fill="auto"/>
            <w:vAlign w:val="center"/>
            <w:hideMark/>
          </w:tcPr>
          <w:p w14:paraId="7021D746"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یکه پته </w:t>
            </w:r>
          </w:p>
        </w:tc>
        <w:tc>
          <w:tcPr>
            <w:tcW w:w="953" w:type="dxa"/>
            <w:tcBorders>
              <w:top w:val="nil"/>
              <w:left w:val="nil"/>
              <w:bottom w:val="single" w:sz="4" w:space="0" w:color="auto"/>
              <w:right w:val="single" w:sz="4" w:space="0" w:color="auto"/>
            </w:tcBorders>
            <w:shd w:val="clear" w:color="auto" w:fill="auto"/>
            <w:vAlign w:val="center"/>
            <w:hideMark/>
          </w:tcPr>
          <w:p w14:paraId="5D4C7D22"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1</w:t>
            </w:r>
          </w:p>
        </w:tc>
      </w:tr>
      <w:tr w:rsidR="00E01AE8" w:rsidRPr="00E01AE8" w14:paraId="4BD9C9EA"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17943033"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2B09CC5A"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3</w:t>
            </w:r>
          </w:p>
        </w:tc>
        <w:tc>
          <w:tcPr>
            <w:tcW w:w="2165" w:type="dxa"/>
            <w:tcBorders>
              <w:top w:val="nil"/>
              <w:left w:val="nil"/>
              <w:bottom w:val="single" w:sz="4" w:space="0" w:color="auto"/>
              <w:right w:val="single" w:sz="4" w:space="0" w:color="auto"/>
            </w:tcBorders>
            <w:shd w:val="clear" w:color="auto" w:fill="auto"/>
            <w:vAlign w:val="center"/>
            <w:hideMark/>
          </w:tcPr>
          <w:p w14:paraId="31F15889"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12DE5052"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کلاک </w:t>
            </w:r>
          </w:p>
        </w:tc>
        <w:tc>
          <w:tcPr>
            <w:tcW w:w="953" w:type="dxa"/>
            <w:tcBorders>
              <w:top w:val="nil"/>
              <w:left w:val="nil"/>
              <w:bottom w:val="single" w:sz="4" w:space="0" w:color="auto"/>
              <w:right w:val="single" w:sz="4" w:space="0" w:color="auto"/>
            </w:tcBorders>
            <w:shd w:val="clear" w:color="auto" w:fill="auto"/>
            <w:vAlign w:val="center"/>
            <w:hideMark/>
          </w:tcPr>
          <w:p w14:paraId="75BC1761"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2</w:t>
            </w:r>
          </w:p>
        </w:tc>
      </w:tr>
      <w:tr w:rsidR="00E01AE8" w:rsidRPr="00E01AE8" w14:paraId="6E257353"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7D240293"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6983C92C"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2</w:t>
            </w:r>
          </w:p>
        </w:tc>
        <w:tc>
          <w:tcPr>
            <w:tcW w:w="2165" w:type="dxa"/>
            <w:tcBorders>
              <w:top w:val="nil"/>
              <w:left w:val="nil"/>
              <w:bottom w:val="single" w:sz="4" w:space="0" w:color="auto"/>
              <w:right w:val="single" w:sz="4" w:space="0" w:color="auto"/>
            </w:tcBorders>
            <w:shd w:val="clear" w:color="auto" w:fill="auto"/>
            <w:vAlign w:val="center"/>
            <w:hideMark/>
          </w:tcPr>
          <w:p w14:paraId="7FC97BEA"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6FA3C587"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غوره </w:t>
            </w:r>
          </w:p>
        </w:tc>
        <w:tc>
          <w:tcPr>
            <w:tcW w:w="953" w:type="dxa"/>
            <w:tcBorders>
              <w:top w:val="nil"/>
              <w:left w:val="nil"/>
              <w:bottom w:val="single" w:sz="4" w:space="0" w:color="auto"/>
              <w:right w:val="single" w:sz="4" w:space="0" w:color="auto"/>
            </w:tcBorders>
            <w:shd w:val="clear" w:color="auto" w:fill="auto"/>
            <w:vAlign w:val="center"/>
            <w:hideMark/>
          </w:tcPr>
          <w:p w14:paraId="78DDC041"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3</w:t>
            </w:r>
          </w:p>
        </w:tc>
      </w:tr>
      <w:tr w:rsidR="00E01AE8" w:rsidRPr="00E01AE8" w14:paraId="4CF9264F"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2DC61EC8"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24979A3A"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6704660E"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2ECC0FC3"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تونیکه </w:t>
            </w:r>
          </w:p>
        </w:tc>
        <w:tc>
          <w:tcPr>
            <w:tcW w:w="953" w:type="dxa"/>
            <w:tcBorders>
              <w:top w:val="nil"/>
              <w:left w:val="nil"/>
              <w:bottom w:val="single" w:sz="4" w:space="0" w:color="auto"/>
              <w:right w:val="single" w:sz="4" w:space="0" w:color="auto"/>
            </w:tcBorders>
            <w:shd w:val="clear" w:color="auto" w:fill="auto"/>
            <w:vAlign w:val="center"/>
            <w:hideMark/>
          </w:tcPr>
          <w:p w14:paraId="65857C29"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4</w:t>
            </w:r>
          </w:p>
        </w:tc>
      </w:tr>
      <w:tr w:rsidR="00E01AE8" w:rsidRPr="00E01AE8" w14:paraId="5A5E0D72"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0D3F7061"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55C6FE3F"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4E149BE4"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07AD4DFA"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چهار پیکال </w:t>
            </w:r>
          </w:p>
        </w:tc>
        <w:tc>
          <w:tcPr>
            <w:tcW w:w="953" w:type="dxa"/>
            <w:tcBorders>
              <w:top w:val="nil"/>
              <w:left w:val="nil"/>
              <w:bottom w:val="single" w:sz="4" w:space="0" w:color="auto"/>
              <w:right w:val="single" w:sz="4" w:space="0" w:color="auto"/>
            </w:tcBorders>
            <w:shd w:val="clear" w:color="auto" w:fill="auto"/>
            <w:vAlign w:val="center"/>
            <w:hideMark/>
          </w:tcPr>
          <w:p w14:paraId="1E9522A0"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5</w:t>
            </w:r>
          </w:p>
        </w:tc>
      </w:tr>
      <w:tr w:rsidR="00E01AE8" w:rsidRPr="00E01AE8" w14:paraId="6D104643"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6536A687"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7C9F7A42"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Arial"/>
                <w:color w:val="000000"/>
                <w:sz w:val="22"/>
                <w:szCs w:val="22"/>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0D22216D"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7169185A"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گلگان توغی </w:t>
            </w:r>
          </w:p>
        </w:tc>
        <w:tc>
          <w:tcPr>
            <w:tcW w:w="953" w:type="dxa"/>
            <w:tcBorders>
              <w:top w:val="nil"/>
              <w:left w:val="nil"/>
              <w:bottom w:val="single" w:sz="4" w:space="0" w:color="auto"/>
              <w:right w:val="single" w:sz="4" w:space="0" w:color="auto"/>
            </w:tcBorders>
            <w:shd w:val="clear" w:color="auto" w:fill="auto"/>
            <w:vAlign w:val="center"/>
            <w:hideMark/>
          </w:tcPr>
          <w:p w14:paraId="67D83904"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6</w:t>
            </w:r>
          </w:p>
        </w:tc>
      </w:tr>
      <w:tr w:rsidR="00E01AE8" w:rsidRPr="00E01AE8" w14:paraId="03CBB3F7"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24646331"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3A3E032D" w14:textId="77777777" w:rsidR="00E01AE8" w:rsidRPr="00E01AE8" w:rsidRDefault="00E01AE8" w:rsidP="00E01AE8">
            <w:pPr>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2</w:t>
            </w:r>
          </w:p>
        </w:tc>
        <w:tc>
          <w:tcPr>
            <w:tcW w:w="2165" w:type="dxa"/>
            <w:tcBorders>
              <w:top w:val="nil"/>
              <w:left w:val="nil"/>
              <w:bottom w:val="single" w:sz="4" w:space="0" w:color="auto"/>
              <w:right w:val="single" w:sz="4" w:space="0" w:color="auto"/>
            </w:tcBorders>
            <w:shd w:val="clear" w:color="auto" w:fill="auto"/>
            <w:vAlign w:val="center"/>
            <w:hideMark/>
          </w:tcPr>
          <w:p w14:paraId="780CADE9"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1978B850"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 xml:space="preserve">سلمازان کابلی </w:t>
            </w:r>
          </w:p>
        </w:tc>
        <w:tc>
          <w:tcPr>
            <w:tcW w:w="953" w:type="dxa"/>
            <w:tcBorders>
              <w:top w:val="nil"/>
              <w:left w:val="nil"/>
              <w:bottom w:val="single" w:sz="4" w:space="0" w:color="auto"/>
              <w:right w:val="single" w:sz="4" w:space="0" w:color="auto"/>
            </w:tcBorders>
            <w:shd w:val="clear" w:color="auto" w:fill="auto"/>
            <w:vAlign w:val="center"/>
            <w:hideMark/>
          </w:tcPr>
          <w:p w14:paraId="4743817F"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7</w:t>
            </w:r>
          </w:p>
        </w:tc>
      </w:tr>
      <w:tr w:rsidR="00E01AE8" w:rsidRPr="00E01AE8" w14:paraId="58DB77F4"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38C3C181"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48E3433C" w14:textId="77777777" w:rsidR="00E01AE8" w:rsidRPr="00E01AE8" w:rsidRDefault="00E01AE8" w:rsidP="00E01AE8">
            <w:pPr>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519738AD"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شبرغان</w:t>
            </w:r>
          </w:p>
        </w:tc>
        <w:tc>
          <w:tcPr>
            <w:tcW w:w="2364" w:type="dxa"/>
            <w:tcBorders>
              <w:top w:val="nil"/>
              <w:left w:val="nil"/>
              <w:bottom w:val="single" w:sz="4" w:space="0" w:color="auto"/>
              <w:right w:val="single" w:sz="4" w:space="0" w:color="auto"/>
            </w:tcBorders>
            <w:shd w:val="clear" w:color="auto" w:fill="auto"/>
            <w:vAlign w:val="center"/>
            <w:hideMark/>
          </w:tcPr>
          <w:p w14:paraId="3166238F"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قره بوین</w:t>
            </w:r>
          </w:p>
        </w:tc>
        <w:tc>
          <w:tcPr>
            <w:tcW w:w="953" w:type="dxa"/>
            <w:tcBorders>
              <w:top w:val="nil"/>
              <w:left w:val="nil"/>
              <w:bottom w:val="single" w:sz="4" w:space="0" w:color="auto"/>
              <w:right w:val="single" w:sz="4" w:space="0" w:color="auto"/>
            </w:tcBorders>
            <w:shd w:val="clear" w:color="auto" w:fill="auto"/>
            <w:vAlign w:val="center"/>
            <w:hideMark/>
          </w:tcPr>
          <w:p w14:paraId="366EEF34"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8</w:t>
            </w:r>
          </w:p>
        </w:tc>
      </w:tr>
      <w:tr w:rsidR="00E01AE8" w:rsidRPr="00E01AE8" w14:paraId="53EEE9F8"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7695B237"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67E2DB5E" w14:textId="77777777" w:rsidR="00E01AE8" w:rsidRPr="00E01AE8" w:rsidRDefault="00E01AE8" w:rsidP="00E01AE8">
            <w:pPr>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2</w:t>
            </w:r>
          </w:p>
        </w:tc>
        <w:tc>
          <w:tcPr>
            <w:tcW w:w="2165" w:type="dxa"/>
            <w:tcBorders>
              <w:top w:val="nil"/>
              <w:left w:val="nil"/>
              <w:bottom w:val="single" w:sz="4" w:space="0" w:color="auto"/>
              <w:right w:val="single" w:sz="4" w:space="0" w:color="auto"/>
            </w:tcBorders>
            <w:shd w:val="clear" w:color="auto" w:fill="auto"/>
            <w:vAlign w:val="center"/>
            <w:hideMark/>
          </w:tcPr>
          <w:p w14:paraId="05069ADD"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 xml:space="preserve">فیض اباد </w:t>
            </w:r>
          </w:p>
        </w:tc>
        <w:tc>
          <w:tcPr>
            <w:tcW w:w="2364" w:type="dxa"/>
            <w:tcBorders>
              <w:top w:val="nil"/>
              <w:left w:val="nil"/>
              <w:bottom w:val="single" w:sz="4" w:space="0" w:color="auto"/>
              <w:right w:val="single" w:sz="4" w:space="0" w:color="auto"/>
            </w:tcBorders>
            <w:shd w:val="clear" w:color="auto" w:fill="auto"/>
            <w:vAlign w:val="center"/>
            <w:hideMark/>
          </w:tcPr>
          <w:p w14:paraId="696FD178"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سونزیز</w:t>
            </w:r>
          </w:p>
        </w:tc>
        <w:tc>
          <w:tcPr>
            <w:tcW w:w="953" w:type="dxa"/>
            <w:tcBorders>
              <w:top w:val="nil"/>
              <w:left w:val="nil"/>
              <w:bottom w:val="single" w:sz="4" w:space="0" w:color="auto"/>
              <w:right w:val="single" w:sz="4" w:space="0" w:color="auto"/>
            </w:tcBorders>
            <w:shd w:val="clear" w:color="auto" w:fill="auto"/>
            <w:vAlign w:val="center"/>
            <w:hideMark/>
          </w:tcPr>
          <w:p w14:paraId="01C3E9D9"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9</w:t>
            </w:r>
          </w:p>
        </w:tc>
      </w:tr>
      <w:tr w:rsidR="00E01AE8" w:rsidRPr="00E01AE8" w14:paraId="1396F559"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0F92BB85"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0B30A16E" w14:textId="77777777" w:rsidR="00E01AE8" w:rsidRPr="00E01AE8" w:rsidRDefault="00E01AE8" w:rsidP="00E01AE8">
            <w:pPr>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63ADB0B5"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 xml:space="preserve">فیض اباد </w:t>
            </w:r>
          </w:p>
        </w:tc>
        <w:tc>
          <w:tcPr>
            <w:tcW w:w="2364" w:type="dxa"/>
            <w:tcBorders>
              <w:top w:val="nil"/>
              <w:left w:val="nil"/>
              <w:bottom w:val="single" w:sz="4" w:space="0" w:color="auto"/>
              <w:right w:val="single" w:sz="4" w:space="0" w:color="auto"/>
            </w:tcBorders>
            <w:shd w:val="clear" w:color="auto" w:fill="auto"/>
            <w:vAlign w:val="center"/>
            <w:hideMark/>
          </w:tcPr>
          <w:p w14:paraId="1960EEFE"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نور اباد </w:t>
            </w:r>
          </w:p>
        </w:tc>
        <w:tc>
          <w:tcPr>
            <w:tcW w:w="953" w:type="dxa"/>
            <w:tcBorders>
              <w:top w:val="nil"/>
              <w:left w:val="nil"/>
              <w:bottom w:val="single" w:sz="4" w:space="0" w:color="auto"/>
              <w:right w:val="single" w:sz="4" w:space="0" w:color="auto"/>
            </w:tcBorders>
            <w:shd w:val="clear" w:color="auto" w:fill="auto"/>
            <w:vAlign w:val="center"/>
            <w:hideMark/>
          </w:tcPr>
          <w:p w14:paraId="36BD3494"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10</w:t>
            </w:r>
          </w:p>
        </w:tc>
      </w:tr>
      <w:tr w:rsidR="00E01AE8" w:rsidRPr="00E01AE8" w14:paraId="7D9B6264" w14:textId="77777777" w:rsidTr="00716F4C">
        <w:trPr>
          <w:trHeight w:val="348"/>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214F1A2C"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72ABBE5B" w14:textId="77777777" w:rsidR="00E01AE8" w:rsidRPr="00E01AE8" w:rsidRDefault="00E01AE8" w:rsidP="00E01AE8">
            <w:pPr>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1</w:t>
            </w:r>
          </w:p>
        </w:tc>
        <w:tc>
          <w:tcPr>
            <w:tcW w:w="2165" w:type="dxa"/>
            <w:tcBorders>
              <w:top w:val="nil"/>
              <w:left w:val="nil"/>
              <w:bottom w:val="single" w:sz="4" w:space="0" w:color="auto"/>
              <w:right w:val="single" w:sz="4" w:space="0" w:color="auto"/>
            </w:tcBorders>
            <w:shd w:val="clear" w:color="auto" w:fill="auto"/>
            <w:vAlign w:val="center"/>
            <w:hideMark/>
          </w:tcPr>
          <w:p w14:paraId="41B2A7FD" w14:textId="77777777" w:rsidR="00E01AE8" w:rsidRPr="00E01AE8" w:rsidRDefault="00E01AE8" w:rsidP="00E01AE8">
            <w:pPr>
              <w:bidi/>
              <w:spacing w:after="0" w:line="240" w:lineRule="auto"/>
              <w:jc w:val="center"/>
              <w:rPr>
                <w:rFonts w:ascii="Arial" w:eastAsia="Times New Roman" w:hAnsi="Arial" w:cs="Arial"/>
                <w:color w:val="000000"/>
                <w:sz w:val="22"/>
                <w:szCs w:val="22"/>
                <w:lang w:val="en-US" w:eastAsia="en-US"/>
              </w:rPr>
            </w:pPr>
            <w:r w:rsidRPr="00E01AE8">
              <w:rPr>
                <w:rFonts w:ascii="Lato" w:eastAsia="Times New Roman" w:hAnsi="Lato" w:cs="Arial" w:hint="cs"/>
                <w:color w:val="000000"/>
                <w:sz w:val="22"/>
                <w:szCs w:val="22"/>
                <w:rtl/>
                <w:lang w:val="en-US" w:eastAsia="en-US"/>
              </w:rPr>
              <w:t xml:space="preserve">فیض اباد </w:t>
            </w:r>
          </w:p>
        </w:tc>
        <w:tc>
          <w:tcPr>
            <w:tcW w:w="2364" w:type="dxa"/>
            <w:tcBorders>
              <w:top w:val="nil"/>
              <w:left w:val="nil"/>
              <w:bottom w:val="single" w:sz="4" w:space="0" w:color="auto"/>
              <w:right w:val="single" w:sz="4" w:space="0" w:color="auto"/>
            </w:tcBorders>
            <w:shd w:val="clear" w:color="auto" w:fill="auto"/>
            <w:vAlign w:val="center"/>
            <w:hideMark/>
          </w:tcPr>
          <w:p w14:paraId="7DE3635B" w14:textId="77777777" w:rsidR="00E01AE8" w:rsidRPr="00E01AE8" w:rsidRDefault="00E01AE8" w:rsidP="00E01AE8">
            <w:pPr>
              <w:bidi/>
              <w:spacing w:after="0" w:line="240" w:lineRule="auto"/>
              <w:jc w:val="center"/>
              <w:rPr>
                <w:rFonts w:ascii="Arial" w:eastAsia="Times New Roman" w:hAnsi="Arial" w:cs="Arial"/>
                <w:color w:val="000000"/>
                <w:sz w:val="22"/>
                <w:szCs w:val="22"/>
                <w:rtl/>
                <w:lang w:val="en-US" w:eastAsia="en-US"/>
              </w:rPr>
            </w:pPr>
            <w:r w:rsidRPr="00E01AE8">
              <w:rPr>
                <w:rFonts w:ascii="Lato" w:eastAsia="Times New Roman" w:hAnsi="Lato" w:cs="Arial" w:hint="cs"/>
                <w:color w:val="000000"/>
                <w:sz w:val="22"/>
                <w:szCs w:val="22"/>
                <w:rtl/>
                <w:lang w:val="en-US" w:eastAsia="en-US"/>
              </w:rPr>
              <w:t xml:space="preserve">شاه سلیم </w:t>
            </w:r>
          </w:p>
        </w:tc>
        <w:tc>
          <w:tcPr>
            <w:tcW w:w="953" w:type="dxa"/>
            <w:tcBorders>
              <w:top w:val="nil"/>
              <w:left w:val="nil"/>
              <w:bottom w:val="single" w:sz="4" w:space="0" w:color="auto"/>
              <w:right w:val="single" w:sz="4" w:space="0" w:color="auto"/>
            </w:tcBorders>
            <w:shd w:val="clear" w:color="auto" w:fill="auto"/>
            <w:vAlign w:val="center"/>
            <w:hideMark/>
          </w:tcPr>
          <w:p w14:paraId="1767A115"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11</w:t>
            </w:r>
          </w:p>
        </w:tc>
      </w:tr>
      <w:tr w:rsidR="00E01AE8" w:rsidRPr="00E01AE8" w14:paraId="4C8B08D2" w14:textId="77777777" w:rsidTr="00716F4C">
        <w:trPr>
          <w:trHeight w:val="452"/>
        </w:trPr>
        <w:tc>
          <w:tcPr>
            <w:tcW w:w="1926" w:type="dxa"/>
            <w:tcBorders>
              <w:top w:val="nil"/>
              <w:left w:val="single" w:sz="4" w:space="0" w:color="auto"/>
              <w:bottom w:val="single" w:sz="4" w:space="0" w:color="auto"/>
              <w:right w:val="single" w:sz="4" w:space="0" w:color="auto"/>
            </w:tcBorders>
            <w:shd w:val="clear" w:color="auto" w:fill="auto"/>
            <w:vAlign w:val="center"/>
            <w:hideMark/>
          </w:tcPr>
          <w:p w14:paraId="4D1A8645" w14:textId="77777777" w:rsidR="00E01AE8" w:rsidRPr="00E01AE8" w:rsidRDefault="00E01AE8" w:rsidP="00E01AE8">
            <w:pPr>
              <w:spacing w:after="0" w:line="240" w:lineRule="auto"/>
              <w:jc w:val="center"/>
              <w:rPr>
                <w:rFonts w:ascii="Lato" w:eastAsia="Times New Roman" w:hAnsi="Lato" w:cs="Times New Roman"/>
                <w:color w:val="000000"/>
                <w:sz w:val="22"/>
                <w:szCs w:val="22"/>
                <w:lang w:val="en-US" w:eastAsia="en-US"/>
              </w:rPr>
            </w:pPr>
            <w:r w:rsidRPr="00E01AE8">
              <w:rPr>
                <w:rFonts w:ascii="Lato" w:eastAsia="Times New Roman" w:hAnsi="Lato" w:cs="Times New Roman"/>
                <w:color w:val="000000"/>
                <w:sz w:val="22"/>
                <w:szCs w:val="22"/>
                <w:lang w:val="en-US" w:eastAsia="en-US"/>
              </w:rPr>
              <w:t> </w:t>
            </w:r>
          </w:p>
        </w:tc>
        <w:tc>
          <w:tcPr>
            <w:tcW w:w="1768" w:type="dxa"/>
            <w:tcBorders>
              <w:top w:val="nil"/>
              <w:left w:val="nil"/>
              <w:bottom w:val="single" w:sz="4" w:space="0" w:color="auto"/>
              <w:right w:val="single" w:sz="4" w:space="0" w:color="auto"/>
            </w:tcBorders>
            <w:shd w:val="clear" w:color="auto" w:fill="auto"/>
            <w:vAlign w:val="center"/>
            <w:hideMark/>
          </w:tcPr>
          <w:p w14:paraId="0D9DED4C" w14:textId="77777777" w:rsidR="00E01AE8" w:rsidRPr="00E01AE8" w:rsidRDefault="00E01AE8" w:rsidP="00E01AE8">
            <w:pPr>
              <w:spacing w:after="0" w:line="240" w:lineRule="auto"/>
              <w:jc w:val="center"/>
              <w:rPr>
                <w:rFonts w:ascii="Arial" w:eastAsia="Times New Roman" w:hAnsi="Arial" w:cs="Arial"/>
                <w:b/>
                <w:bCs/>
                <w:color w:val="FF0000"/>
                <w:sz w:val="22"/>
                <w:szCs w:val="22"/>
                <w:lang w:val="en-US" w:eastAsia="en-US"/>
              </w:rPr>
            </w:pPr>
            <w:r w:rsidRPr="00E01AE8">
              <w:rPr>
                <w:rFonts w:ascii="Lato" w:eastAsia="Times New Roman" w:hAnsi="Lato" w:cs="Arial" w:hint="cs"/>
                <w:b/>
                <w:bCs/>
                <w:color w:val="FF0000"/>
                <w:sz w:val="22"/>
                <w:szCs w:val="22"/>
                <w:rtl/>
                <w:lang w:val="en-US" w:eastAsia="en-US"/>
              </w:rPr>
              <w:t>17</w:t>
            </w:r>
          </w:p>
        </w:tc>
        <w:tc>
          <w:tcPr>
            <w:tcW w:w="2165" w:type="dxa"/>
            <w:tcBorders>
              <w:top w:val="nil"/>
              <w:left w:val="nil"/>
              <w:bottom w:val="single" w:sz="4" w:space="0" w:color="auto"/>
              <w:right w:val="single" w:sz="4" w:space="0" w:color="auto"/>
            </w:tcBorders>
            <w:shd w:val="clear" w:color="auto" w:fill="auto"/>
            <w:vAlign w:val="center"/>
            <w:hideMark/>
          </w:tcPr>
          <w:p w14:paraId="7EA5231E" w14:textId="77777777" w:rsidR="00E01AE8" w:rsidRPr="00E01AE8" w:rsidRDefault="00E01AE8" w:rsidP="00E01AE8">
            <w:pPr>
              <w:spacing w:after="0" w:line="240" w:lineRule="auto"/>
              <w:jc w:val="center"/>
              <w:rPr>
                <w:rFonts w:ascii="Arial" w:eastAsia="Times New Roman" w:hAnsi="Arial" w:cs="Arial"/>
                <w:b/>
                <w:bCs/>
                <w:color w:val="FF0000"/>
                <w:sz w:val="22"/>
                <w:szCs w:val="22"/>
                <w:lang w:val="en-US" w:eastAsia="en-US"/>
              </w:rPr>
            </w:pPr>
            <w:r w:rsidRPr="00E01AE8">
              <w:rPr>
                <w:rFonts w:ascii="Lato" w:eastAsia="Times New Roman" w:hAnsi="Lato" w:cs="Arial" w:hint="cs"/>
                <w:b/>
                <w:bCs/>
                <w:color w:val="FF0000"/>
                <w:sz w:val="22"/>
                <w:szCs w:val="22"/>
                <w:rtl/>
                <w:lang w:val="en-US" w:eastAsia="en-US"/>
              </w:rPr>
              <w:t> </w:t>
            </w:r>
          </w:p>
        </w:tc>
        <w:tc>
          <w:tcPr>
            <w:tcW w:w="2364" w:type="dxa"/>
            <w:tcBorders>
              <w:top w:val="nil"/>
              <w:left w:val="nil"/>
              <w:bottom w:val="single" w:sz="4" w:space="0" w:color="auto"/>
              <w:right w:val="single" w:sz="4" w:space="0" w:color="auto"/>
            </w:tcBorders>
            <w:shd w:val="clear" w:color="auto" w:fill="auto"/>
            <w:vAlign w:val="center"/>
            <w:hideMark/>
          </w:tcPr>
          <w:p w14:paraId="2041440A" w14:textId="77777777" w:rsidR="00E01AE8" w:rsidRPr="00E01AE8" w:rsidRDefault="00E01AE8" w:rsidP="00E01AE8">
            <w:pPr>
              <w:bidi/>
              <w:spacing w:after="0" w:line="240" w:lineRule="auto"/>
              <w:jc w:val="center"/>
              <w:rPr>
                <w:rFonts w:ascii="Arial" w:eastAsia="Times New Roman" w:hAnsi="Arial" w:cs="Arial"/>
                <w:b/>
                <w:bCs/>
                <w:color w:val="FF0000"/>
                <w:sz w:val="22"/>
                <w:szCs w:val="22"/>
                <w:lang w:val="en-US" w:eastAsia="en-US"/>
              </w:rPr>
            </w:pPr>
            <w:r w:rsidRPr="00E01AE8">
              <w:rPr>
                <w:rFonts w:ascii="Lato" w:eastAsia="Times New Roman" w:hAnsi="Lato" w:cs="Arial" w:hint="cs"/>
                <w:b/>
                <w:bCs/>
                <w:color w:val="FF0000"/>
                <w:sz w:val="22"/>
                <w:szCs w:val="22"/>
                <w:rtl/>
                <w:lang w:val="en-US" w:eastAsia="en-US"/>
              </w:rPr>
              <w:t>مجموعه</w:t>
            </w:r>
          </w:p>
        </w:tc>
        <w:tc>
          <w:tcPr>
            <w:tcW w:w="953" w:type="dxa"/>
            <w:tcBorders>
              <w:top w:val="nil"/>
              <w:left w:val="nil"/>
              <w:bottom w:val="single" w:sz="4" w:space="0" w:color="auto"/>
              <w:right w:val="single" w:sz="4" w:space="0" w:color="auto"/>
            </w:tcBorders>
            <w:shd w:val="clear" w:color="auto" w:fill="auto"/>
            <w:vAlign w:val="center"/>
            <w:hideMark/>
          </w:tcPr>
          <w:p w14:paraId="02DBFD24" w14:textId="77777777" w:rsidR="00E01AE8" w:rsidRPr="00E01AE8" w:rsidRDefault="00E01AE8" w:rsidP="00E01AE8">
            <w:pPr>
              <w:spacing w:after="0" w:line="240" w:lineRule="auto"/>
              <w:jc w:val="center"/>
              <w:rPr>
                <w:rFonts w:ascii="Arial" w:eastAsia="Times New Roman" w:hAnsi="Arial" w:cs="Arial"/>
                <w:color w:val="000000"/>
                <w:sz w:val="22"/>
                <w:szCs w:val="22"/>
                <w:rtl/>
                <w:lang w:val="en-US" w:eastAsia="en-US"/>
              </w:rPr>
            </w:pPr>
            <w:r w:rsidRPr="00E01AE8">
              <w:rPr>
                <w:rFonts w:ascii="Arial" w:eastAsia="Times New Roman" w:hAnsi="Arial" w:cs="Arial" w:hint="cs"/>
                <w:color w:val="000000"/>
                <w:sz w:val="22"/>
                <w:szCs w:val="22"/>
                <w:rtl/>
                <w:lang w:val="en-US" w:eastAsia="en-US" w:bidi="fa-IR"/>
              </w:rPr>
              <w:t> </w:t>
            </w:r>
          </w:p>
        </w:tc>
      </w:tr>
    </w:tbl>
    <w:p w14:paraId="2916B407" w14:textId="77777777" w:rsidR="00E01AE8" w:rsidRDefault="00E01AE8" w:rsidP="00261017">
      <w:pPr>
        <w:rPr>
          <w:rFonts w:asciiTheme="minorBidi" w:hAnsiTheme="minorBidi"/>
          <w:b/>
          <w:sz w:val="32"/>
          <w:szCs w:val="32"/>
        </w:rPr>
      </w:pPr>
    </w:p>
    <w:p w14:paraId="333245F3" w14:textId="77777777" w:rsidR="00121A65" w:rsidRDefault="00121A65" w:rsidP="00261017">
      <w:pPr>
        <w:rPr>
          <w:rFonts w:asciiTheme="minorBidi" w:hAnsiTheme="minorBidi"/>
          <w:b/>
          <w:sz w:val="32"/>
          <w:szCs w:val="32"/>
        </w:rPr>
      </w:pPr>
    </w:p>
    <w:p w14:paraId="120BA487" w14:textId="77777777" w:rsidR="00121A65" w:rsidRDefault="00121A65" w:rsidP="00261017">
      <w:pPr>
        <w:rPr>
          <w:rFonts w:asciiTheme="minorBidi" w:hAnsiTheme="minorBidi"/>
          <w:b/>
          <w:sz w:val="32"/>
          <w:szCs w:val="32"/>
        </w:rPr>
      </w:pPr>
    </w:p>
    <w:p w14:paraId="7A6EE54B" w14:textId="77777777" w:rsidR="00121A65" w:rsidRDefault="00121A65" w:rsidP="00261017">
      <w:pPr>
        <w:rPr>
          <w:rFonts w:asciiTheme="minorBidi" w:hAnsiTheme="minorBidi"/>
          <w:b/>
          <w:sz w:val="32"/>
          <w:szCs w:val="32"/>
        </w:rPr>
      </w:pPr>
    </w:p>
    <w:p w14:paraId="65F7D0B7" w14:textId="77777777" w:rsidR="00121A65" w:rsidRDefault="00121A65" w:rsidP="00261017">
      <w:pPr>
        <w:rPr>
          <w:rFonts w:asciiTheme="minorBidi" w:hAnsiTheme="minorBidi"/>
          <w:b/>
          <w:sz w:val="32"/>
          <w:szCs w:val="32"/>
        </w:rPr>
      </w:pPr>
    </w:p>
    <w:p w14:paraId="27FBB10E" w14:textId="77777777" w:rsidR="00121A65" w:rsidRDefault="00121A65" w:rsidP="00261017">
      <w:pPr>
        <w:rPr>
          <w:rFonts w:asciiTheme="minorBidi" w:hAnsiTheme="minorBidi"/>
          <w:b/>
          <w:sz w:val="32"/>
          <w:szCs w:val="32"/>
        </w:rPr>
      </w:pPr>
    </w:p>
    <w:p w14:paraId="6CE0B840" w14:textId="77777777" w:rsidR="00121A65" w:rsidRDefault="00121A65" w:rsidP="00261017">
      <w:pPr>
        <w:rPr>
          <w:rFonts w:asciiTheme="minorBidi" w:hAnsiTheme="minorBidi"/>
          <w:b/>
          <w:sz w:val="32"/>
          <w:szCs w:val="32"/>
        </w:rPr>
      </w:pPr>
    </w:p>
    <w:p w14:paraId="175D97B6" w14:textId="218B457D" w:rsidR="00291AA4" w:rsidRPr="00107FDE" w:rsidRDefault="0095148D" w:rsidP="004C647D">
      <w:pPr>
        <w:jc w:val="center"/>
        <w:rPr>
          <w:rFonts w:asciiTheme="minorBidi" w:hAnsiTheme="minorBidi"/>
          <w:b/>
          <w:sz w:val="32"/>
          <w:szCs w:val="32"/>
        </w:rPr>
      </w:pPr>
      <w:r w:rsidRPr="00107FDE">
        <w:rPr>
          <w:rFonts w:asciiTheme="minorBidi" w:hAnsiTheme="minorBidi"/>
          <w:b/>
          <w:sz w:val="32"/>
          <w:szCs w:val="32"/>
        </w:rPr>
        <w:t xml:space="preserve">SECTION </w:t>
      </w:r>
      <w:r w:rsidR="00121A65">
        <w:rPr>
          <w:rFonts w:asciiTheme="minorBidi" w:hAnsiTheme="minorBidi"/>
          <w:b/>
          <w:sz w:val="32"/>
          <w:szCs w:val="32"/>
        </w:rPr>
        <w:t>4</w:t>
      </w:r>
      <w:r w:rsidRPr="00107FDE">
        <w:rPr>
          <w:rFonts w:asciiTheme="minorBidi" w:hAnsiTheme="minorBidi"/>
          <w:b/>
          <w:sz w:val="32"/>
          <w:szCs w:val="32"/>
        </w:rPr>
        <w:t xml:space="preserve"> </w:t>
      </w:r>
      <w:r w:rsidR="00B54E43" w:rsidRPr="00107FDE">
        <w:rPr>
          <w:rFonts w:asciiTheme="minorBidi" w:hAnsiTheme="minorBidi"/>
          <w:b/>
          <w:sz w:val="32"/>
          <w:szCs w:val="32"/>
        </w:rPr>
        <w:t>–</w:t>
      </w:r>
      <w:r w:rsidR="00DB553D" w:rsidRPr="00107FDE">
        <w:rPr>
          <w:rFonts w:asciiTheme="minorBidi" w:hAnsiTheme="minorBidi"/>
          <w:b/>
          <w:sz w:val="32"/>
          <w:szCs w:val="32"/>
        </w:rPr>
        <w:t xml:space="preserve"> </w:t>
      </w:r>
      <w:r w:rsidR="002F3187" w:rsidRPr="00107FDE">
        <w:rPr>
          <w:rFonts w:asciiTheme="minorBidi" w:hAnsiTheme="minorBidi"/>
          <w:b/>
          <w:sz w:val="32"/>
          <w:szCs w:val="32"/>
        </w:rPr>
        <w:t>BIDDER</w:t>
      </w:r>
      <w:r w:rsidR="00DB553D" w:rsidRPr="00107FDE">
        <w:rPr>
          <w:rFonts w:asciiTheme="minorBidi" w:hAnsiTheme="minorBidi"/>
          <w:b/>
          <w:sz w:val="32"/>
          <w:szCs w:val="32"/>
        </w:rPr>
        <w:t xml:space="preserve"> SUBMISSION</w:t>
      </w:r>
      <w:r w:rsidRPr="00107FDE">
        <w:rPr>
          <w:rFonts w:asciiTheme="minorBidi" w:hAnsiTheme="minorBidi"/>
          <w:b/>
          <w:sz w:val="32"/>
          <w:szCs w:val="32"/>
        </w:rPr>
        <w:t xml:space="preserve"> CHECKLIST</w:t>
      </w:r>
    </w:p>
    <w:p w14:paraId="7C91E8F8" w14:textId="77777777" w:rsidR="00DF3B24" w:rsidRPr="00107FDE" w:rsidRDefault="00DF3B24" w:rsidP="00DF3B24">
      <w:pPr>
        <w:pStyle w:val="paragraph"/>
        <w:spacing w:before="0" w:beforeAutospacing="0" w:after="0" w:afterAutospacing="0"/>
        <w:ind w:right="45"/>
        <w:textAlignment w:val="baseline"/>
        <w:rPr>
          <w:rStyle w:val="normaltextrun"/>
          <w:rFonts w:asciiTheme="minorBidi" w:hAnsiTheme="minorBidi"/>
          <w:b/>
          <w:sz w:val="22"/>
          <w:szCs w:val="22"/>
        </w:rPr>
      </w:pPr>
    </w:p>
    <w:tbl>
      <w:tblPr>
        <w:tblStyle w:val="TableGrid"/>
        <w:tblW w:w="0" w:type="auto"/>
        <w:tblLook w:val="04A0" w:firstRow="1" w:lastRow="0" w:firstColumn="1" w:lastColumn="0" w:noHBand="0" w:noVBand="1"/>
      </w:tblPr>
      <w:tblGrid>
        <w:gridCol w:w="1443"/>
        <w:gridCol w:w="1246"/>
        <w:gridCol w:w="2126"/>
        <w:gridCol w:w="850"/>
        <w:gridCol w:w="993"/>
        <w:gridCol w:w="425"/>
        <w:gridCol w:w="1933"/>
      </w:tblGrid>
      <w:tr w:rsidR="001A33BF" w:rsidRPr="00107FDE" w14:paraId="0E8132A2" w14:textId="77777777" w:rsidTr="009549EC">
        <w:trPr>
          <w:trHeight w:val="699"/>
        </w:trPr>
        <w:tc>
          <w:tcPr>
            <w:tcW w:w="9016" w:type="dxa"/>
            <w:gridSpan w:val="7"/>
            <w:shd w:val="clear" w:color="auto" w:fill="FF0000"/>
            <w:vAlign w:val="center"/>
          </w:tcPr>
          <w:p w14:paraId="04A379B8" w14:textId="77777777" w:rsidR="001A33BF" w:rsidRPr="00121A65" w:rsidRDefault="001A33BF" w:rsidP="00C563D8">
            <w:pPr>
              <w:spacing w:after="0"/>
              <w:rPr>
                <w:rFonts w:cstheme="minorHAnsi"/>
                <w:b/>
              </w:rPr>
            </w:pPr>
            <w:r w:rsidRPr="00121A65">
              <w:rPr>
                <w:rFonts w:cstheme="minorHAnsi"/>
                <w:b/>
                <w:color w:val="FFFFFF" w:themeColor="background1"/>
              </w:rPr>
              <w:t>We, the Bidder, hereby confirm we have completed all sections of the Bidder Response Document:</w:t>
            </w:r>
          </w:p>
        </w:tc>
      </w:tr>
      <w:tr w:rsidR="001A33BF" w:rsidRPr="00107FDE" w14:paraId="391223D7" w14:textId="77777777" w:rsidTr="009549EC">
        <w:trPr>
          <w:trHeight w:val="235"/>
        </w:trPr>
        <w:tc>
          <w:tcPr>
            <w:tcW w:w="1443" w:type="dxa"/>
            <w:shd w:val="clear" w:color="auto" w:fill="D9D9D9" w:themeFill="background1" w:themeFillShade="D9"/>
            <w:vAlign w:val="center"/>
          </w:tcPr>
          <w:p w14:paraId="0D801977" w14:textId="77777777" w:rsidR="001A33BF" w:rsidRPr="00107FDE" w:rsidRDefault="001A33BF" w:rsidP="00C563D8">
            <w:pPr>
              <w:tabs>
                <w:tab w:val="clear" w:pos="1418"/>
                <w:tab w:val="center" w:pos="1394"/>
              </w:tabs>
              <w:spacing w:after="0"/>
              <w:jc w:val="center"/>
              <w:rPr>
                <w:rFonts w:asciiTheme="minorBidi" w:hAnsiTheme="minorBidi"/>
                <w:b/>
              </w:rPr>
            </w:pPr>
            <w:r w:rsidRPr="00107FDE">
              <w:rPr>
                <w:rFonts w:asciiTheme="minorBidi" w:hAnsiTheme="minorBidi"/>
                <w:b/>
              </w:rPr>
              <w:t>No</w:t>
            </w:r>
          </w:p>
        </w:tc>
        <w:tc>
          <w:tcPr>
            <w:tcW w:w="4222" w:type="dxa"/>
            <w:gridSpan w:val="3"/>
            <w:shd w:val="clear" w:color="auto" w:fill="D9D9D9" w:themeFill="background1" w:themeFillShade="D9"/>
            <w:vAlign w:val="center"/>
          </w:tcPr>
          <w:p w14:paraId="065DAEF2" w14:textId="77777777" w:rsidR="001A33BF" w:rsidRPr="00107FDE" w:rsidRDefault="001A33BF" w:rsidP="00C563D8">
            <w:pPr>
              <w:spacing w:after="0"/>
              <w:jc w:val="center"/>
              <w:rPr>
                <w:rFonts w:asciiTheme="minorBidi" w:hAnsiTheme="minorBidi"/>
                <w:b/>
              </w:rPr>
            </w:pPr>
            <w:r w:rsidRPr="00107FDE">
              <w:rPr>
                <w:rFonts w:asciiTheme="minorBidi" w:hAnsiTheme="minorBidi"/>
                <w:b/>
              </w:rPr>
              <w:t>Section</w:t>
            </w:r>
          </w:p>
        </w:tc>
        <w:tc>
          <w:tcPr>
            <w:tcW w:w="3351" w:type="dxa"/>
            <w:gridSpan w:val="3"/>
            <w:shd w:val="clear" w:color="auto" w:fill="D9D9D9" w:themeFill="background1" w:themeFillShade="D9"/>
            <w:vAlign w:val="center"/>
          </w:tcPr>
          <w:p w14:paraId="530D1CAE" w14:textId="77777777" w:rsidR="001A33BF" w:rsidRPr="00107FDE" w:rsidRDefault="001A33BF" w:rsidP="00C563D8">
            <w:pPr>
              <w:spacing w:after="0"/>
              <w:jc w:val="center"/>
              <w:rPr>
                <w:rFonts w:asciiTheme="minorBidi" w:hAnsiTheme="minorBidi"/>
                <w:b/>
              </w:rPr>
            </w:pPr>
            <w:r w:rsidRPr="00107FDE">
              <w:rPr>
                <w:rFonts w:asciiTheme="minorBidi" w:hAnsiTheme="minorBidi"/>
                <w:b/>
              </w:rPr>
              <w:t>Please Tick</w:t>
            </w:r>
          </w:p>
        </w:tc>
      </w:tr>
      <w:tr w:rsidR="001A33BF" w:rsidRPr="00107FDE" w14:paraId="1455C07E" w14:textId="77777777" w:rsidTr="009549EC">
        <w:trPr>
          <w:trHeight w:val="558"/>
        </w:trPr>
        <w:tc>
          <w:tcPr>
            <w:tcW w:w="1443" w:type="dxa"/>
            <w:vAlign w:val="center"/>
          </w:tcPr>
          <w:p w14:paraId="0ADE5492" w14:textId="1C1B21A3" w:rsidR="001A33BF" w:rsidRPr="00107FDE" w:rsidRDefault="007B4C50" w:rsidP="00194223">
            <w:pPr>
              <w:spacing w:after="0"/>
              <w:jc w:val="center"/>
              <w:rPr>
                <w:rFonts w:asciiTheme="minorBidi" w:hAnsiTheme="minorBidi"/>
              </w:rPr>
            </w:pPr>
            <w:r w:rsidRPr="00107FDE">
              <w:rPr>
                <w:rFonts w:asciiTheme="minorBidi" w:hAnsiTheme="minorBidi"/>
              </w:rPr>
              <w:t>1</w:t>
            </w:r>
            <w:r w:rsidR="001A33BF" w:rsidRPr="00107FDE">
              <w:rPr>
                <w:rFonts w:asciiTheme="minorBidi" w:hAnsiTheme="minorBidi"/>
              </w:rPr>
              <w:t>.</w:t>
            </w:r>
          </w:p>
        </w:tc>
        <w:tc>
          <w:tcPr>
            <w:tcW w:w="4222" w:type="dxa"/>
            <w:gridSpan w:val="3"/>
            <w:vAlign w:val="center"/>
          </w:tcPr>
          <w:p w14:paraId="0E5F20C3" w14:textId="21832C7E" w:rsidR="001A33BF" w:rsidRPr="00107FDE" w:rsidRDefault="001A33BF" w:rsidP="00121A65">
            <w:pPr>
              <w:spacing w:after="0"/>
              <w:jc w:val="center"/>
              <w:rPr>
                <w:rFonts w:asciiTheme="minorBidi" w:hAnsiTheme="minorBidi"/>
              </w:rPr>
            </w:pPr>
            <w:r w:rsidRPr="00107FDE">
              <w:rPr>
                <w:rFonts w:asciiTheme="minorBidi" w:hAnsiTheme="minorBidi"/>
              </w:rPr>
              <w:t xml:space="preserve">Section </w:t>
            </w:r>
            <w:r w:rsidR="00E01973">
              <w:rPr>
                <w:rFonts w:asciiTheme="minorBidi" w:hAnsiTheme="minorBidi"/>
              </w:rPr>
              <w:t>1</w:t>
            </w:r>
            <w:r w:rsidRPr="00107FDE">
              <w:rPr>
                <w:rFonts w:asciiTheme="minorBidi" w:hAnsiTheme="minorBidi"/>
              </w:rPr>
              <w:t xml:space="preserve"> </w:t>
            </w:r>
            <w:r w:rsidR="00E01973">
              <w:rPr>
                <w:rFonts w:asciiTheme="minorBidi" w:hAnsiTheme="minorBidi"/>
              </w:rPr>
              <w:t xml:space="preserve">- </w:t>
            </w:r>
            <w:r w:rsidRPr="00107FDE">
              <w:rPr>
                <w:rFonts w:asciiTheme="minorBidi" w:hAnsiTheme="minorBidi"/>
              </w:rPr>
              <w:t>Essential Criteria</w:t>
            </w:r>
          </w:p>
        </w:tc>
        <w:tc>
          <w:tcPr>
            <w:tcW w:w="3351" w:type="dxa"/>
            <w:gridSpan w:val="3"/>
            <w:vAlign w:val="center"/>
          </w:tcPr>
          <w:p w14:paraId="72788365" w14:textId="77777777" w:rsidR="001A33BF" w:rsidRPr="00107FDE" w:rsidRDefault="001A33BF" w:rsidP="00194223">
            <w:pPr>
              <w:spacing w:after="0"/>
              <w:jc w:val="center"/>
              <w:rPr>
                <w:rFonts w:asciiTheme="minorBidi" w:hAnsiTheme="minorBidi"/>
              </w:rPr>
            </w:pPr>
          </w:p>
        </w:tc>
      </w:tr>
      <w:tr w:rsidR="001A33BF" w:rsidRPr="00107FDE" w14:paraId="29D28E55" w14:textId="77777777" w:rsidTr="009549EC">
        <w:trPr>
          <w:trHeight w:val="553"/>
        </w:trPr>
        <w:tc>
          <w:tcPr>
            <w:tcW w:w="1443" w:type="dxa"/>
            <w:vAlign w:val="center"/>
          </w:tcPr>
          <w:p w14:paraId="38C64C8F" w14:textId="0FF40BF6" w:rsidR="001A33BF" w:rsidRPr="00107FDE" w:rsidRDefault="007B4C50" w:rsidP="00194223">
            <w:pPr>
              <w:spacing w:after="0"/>
              <w:jc w:val="center"/>
              <w:rPr>
                <w:rFonts w:asciiTheme="minorBidi" w:hAnsiTheme="minorBidi"/>
              </w:rPr>
            </w:pPr>
            <w:r w:rsidRPr="00107FDE">
              <w:rPr>
                <w:rFonts w:asciiTheme="minorBidi" w:hAnsiTheme="minorBidi"/>
              </w:rPr>
              <w:t>2</w:t>
            </w:r>
            <w:r w:rsidR="001A33BF" w:rsidRPr="00107FDE">
              <w:rPr>
                <w:rFonts w:asciiTheme="minorBidi" w:hAnsiTheme="minorBidi"/>
              </w:rPr>
              <w:t>.</w:t>
            </w:r>
          </w:p>
        </w:tc>
        <w:tc>
          <w:tcPr>
            <w:tcW w:w="4222" w:type="dxa"/>
            <w:gridSpan w:val="3"/>
            <w:vAlign w:val="center"/>
          </w:tcPr>
          <w:p w14:paraId="2A73D8ED" w14:textId="22DBD7DF" w:rsidR="001A33BF" w:rsidRPr="00107FDE" w:rsidRDefault="00121A65" w:rsidP="00121A65">
            <w:pPr>
              <w:spacing w:after="0"/>
              <w:jc w:val="center"/>
              <w:rPr>
                <w:rFonts w:asciiTheme="minorBidi" w:hAnsiTheme="minorBidi"/>
              </w:rPr>
            </w:pPr>
            <w:r>
              <w:t>Section 2 – Capability, Sustainability Questions</w:t>
            </w:r>
          </w:p>
        </w:tc>
        <w:tc>
          <w:tcPr>
            <w:tcW w:w="3351" w:type="dxa"/>
            <w:gridSpan w:val="3"/>
            <w:vAlign w:val="center"/>
          </w:tcPr>
          <w:p w14:paraId="3955C0CF" w14:textId="77777777" w:rsidR="001A33BF" w:rsidRPr="00107FDE" w:rsidRDefault="001A33BF" w:rsidP="00194223">
            <w:pPr>
              <w:spacing w:after="0"/>
              <w:jc w:val="center"/>
              <w:rPr>
                <w:rFonts w:asciiTheme="minorBidi" w:hAnsiTheme="minorBidi"/>
              </w:rPr>
            </w:pPr>
          </w:p>
        </w:tc>
      </w:tr>
      <w:tr w:rsidR="00E01973" w:rsidRPr="00107FDE" w14:paraId="37A3FA3F" w14:textId="77777777" w:rsidTr="009549EC">
        <w:trPr>
          <w:trHeight w:val="553"/>
        </w:trPr>
        <w:tc>
          <w:tcPr>
            <w:tcW w:w="1443" w:type="dxa"/>
            <w:vAlign w:val="center"/>
          </w:tcPr>
          <w:p w14:paraId="43DE3720" w14:textId="0F94B866" w:rsidR="00E01973" w:rsidRPr="00107FDE" w:rsidRDefault="00E01973" w:rsidP="00194223">
            <w:pPr>
              <w:spacing w:after="0"/>
              <w:jc w:val="center"/>
              <w:rPr>
                <w:rFonts w:asciiTheme="minorBidi" w:hAnsiTheme="minorBidi"/>
              </w:rPr>
            </w:pPr>
            <w:r>
              <w:rPr>
                <w:rFonts w:asciiTheme="minorBidi" w:hAnsiTheme="minorBidi"/>
              </w:rPr>
              <w:t>3.</w:t>
            </w:r>
          </w:p>
        </w:tc>
        <w:tc>
          <w:tcPr>
            <w:tcW w:w="4222" w:type="dxa"/>
            <w:gridSpan w:val="3"/>
            <w:vAlign w:val="center"/>
          </w:tcPr>
          <w:p w14:paraId="3EF5A290" w14:textId="3B5A9381" w:rsidR="00E01973" w:rsidRPr="00107FDE" w:rsidRDefault="00121A65" w:rsidP="00121A65">
            <w:pPr>
              <w:spacing w:after="0"/>
              <w:jc w:val="center"/>
              <w:rPr>
                <w:rFonts w:asciiTheme="minorBidi" w:hAnsiTheme="minorBidi"/>
              </w:rPr>
            </w:pPr>
            <w:r>
              <w:t>Section 3 – Commercial Questions</w:t>
            </w:r>
          </w:p>
        </w:tc>
        <w:tc>
          <w:tcPr>
            <w:tcW w:w="3351" w:type="dxa"/>
            <w:gridSpan w:val="3"/>
            <w:vAlign w:val="center"/>
          </w:tcPr>
          <w:p w14:paraId="706A4347" w14:textId="77777777" w:rsidR="00E01973" w:rsidRPr="00107FDE" w:rsidRDefault="00E01973" w:rsidP="00194223">
            <w:pPr>
              <w:spacing w:after="0"/>
              <w:jc w:val="center"/>
              <w:rPr>
                <w:rFonts w:asciiTheme="minorBidi" w:hAnsiTheme="minorBidi"/>
              </w:rPr>
            </w:pPr>
          </w:p>
        </w:tc>
      </w:tr>
      <w:tr w:rsidR="001A33BF" w:rsidRPr="00107FDE" w14:paraId="3201B7AC" w14:textId="77777777" w:rsidTr="009549EC">
        <w:trPr>
          <w:trHeight w:val="216"/>
        </w:trPr>
        <w:tc>
          <w:tcPr>
            <w:tcW w:w="9016" w:type="dxa"/>
            <w:gridSpan w:val="7"/>
          </w:tcPr>
          <w:p w14:paraId="53DF20FF" w14:textId="77777777" w:rsidR="001A33BF" w:rsidRPr="00107FDE" w:rsidRDefault="001A33BF" w:rsidP="00C563D8">
            <w:pPr>
              <w:spacing w:after="0"/>
              <w:rPr>
                <w:rFonts w:asciiTheme="minorBidi" w:hAnsiTheme="minorBidi"/>
              </w:rPr>
            </w:pPr>
          </w:p>
        </w:tc>
      </w:tr>
      <w:tr w:rsidR="001A33BF" w:rsidRPr="00107FDE" w14:paraId="3FDFE42B" w14:textId="77777777" w:rsidTr="009549EC">
        <w:trPr>
          <w:trHeight w:val="734"/>
        </w:trPr>
        <w:tc>
          <w:tcPr>
            <w:tcW w:w="9016" w:type="dxa"/>
            <w:gridSpan w:val="7"/>
            <w:shd w:val="clear" w:color="auto" w:fill="FF0000"/>
            <w:vAlign w:val="center"/>
          </w:tcPr>
          <w:p w14:paraId="06EFFD95" w14:textId="77777777" w:rsidR="001A33BF" w:rsidRPr="00107FDE" w:rsidRDefault="001A33BF" w:rsidP="00C563D8">
            <w:pPr>
              <w:spacing w:after="0"/>
              <w:rPr>
                <w:rFonts w:asciiTheme="minorBidi" w:hAnsiTheme="minorBidi"/>
                <w:b/>
              </w:rPr>
            </w:pPr>
            <w:r w:rsidRPr="00107FDE">
              <w:rPr>
                <w:rFonts w:asciiTheme="minorBidi" w:hAnsiTheme="minorBidi"/>
                <w:b/>
                <w:color w:val="FFFFFF" w:themeColor="background1"/>
              </w:rPr>
              <w:t>We, the Bidder, confirm we have uploaded all of the required information and supporting evidence:</w:t>
            </w:r>
          </w:p>
        </w:tc>
      </w:tr>
      <w:tr w:rsidR="001A33BF" w:rsidRPr="00107FDE" w14:paraId="7C8A72FC" w14:textId="77777777" w:rsidTr="009549EC">
        <w:trPr>
          <w:trHeight w:val="313"/>
        </w:trPr>
        <w:tc>
          <w:tcPr>
            <w:tcW w:w="2689" w:type="dxa"/>
            <w:gridSpan w:val="2"/>
            <w:shd w:val="clear" w:color="auto" w:fill="D9D9D9" w:themeFill="background1" w:themeFillShade="D9"/>
            <w:vAlign w:val="center"/>
          </w:tcPr>
          <w:p w14:paraId="0B411174" w14:textId="77777777" w:rsidR="001A33BF" w:rsidRPr="00107FDE" w:rsidRDefault="001A33BF" w:rsidP="00C563D8">
            <w:pPr>
              <w:spacing w:after="0"/>
              <w:jc w:val="center"/>
              <w:rPr>
                <w:rFonts w:asciiTheme="minorBidi" w:hAnsiTheme="minorBidi"/>
                <w:b/>
              </w:rPr>
            </w:pPr>
            <w:r w:rsidRPr="00107FDE">
              <w:rPr>
                <w:rFonts w:asciiTheme="minorBidi" w:hAnsiTheme="minorBidi"/>
                <w:b/>
              </w:rPr>
              <w:t>Section</w:t>
            </w:r>
          </w:p>
        </w:tc>
        <w:tc>
          <w:tcPr>
            <w:tcW w:w="4394" w:type="dxa"/>
            <w:gridSpan w:val="4"/>
            <w:shd w:val="clear" w:color="auto" w:fill="D9D9D9" w:themeFill="background1" w:themeFillShade="D9"/>
            <w:vAlign w:val="center"/>
          </w:tcPr>
          <w:p w14:paraId="5A473BB9" w14:textId="77777777" w:rsidR="001A33BF" w:rsidRPr="00107FDE" w:rsidRDefault="001A33BF" w:rsidP="00C563D8">
            <w:pPr>
              <w:spacing w:after="0"/>
              <w:jc w:val="center"/>
              <w:rPr>
                <w:rFonts w:asciiTheme="minorBidi" w:hAnsiTheme="minorBidi"/>
                <w:b/>
              </w:rPr>
            </w:pPr>
            <w:r w:rsidRPr="00107FDE">
              <w:rPr>
                <w:rFonts w:asciiTheme="minorBidi" w:hAnsiTheme="minorBidi"/>
                <w:b/>
              </w:rPr>
              <w:t>Required Document / Evidence</w:t>
            </w:r>
          </w:p>
        </w:tc>
        <w:tc>
          <w:tcPr>
            <w:tcW w:w="1933" w:type="dxa"/>
            <w:shd w:val="clear" w:color="auto" w:fill="D9D9D9" w:themeFill="background1" w:themeFillShade="D9"/>
            <w:vAlign w:val="center"/>
          </w:tcPr>
          <w:p w14:paraId="79CB04F7" w14:textId="77777777" w:rsidR="001A33BF" w:rsidRPr="00107FDE" w:rsidRDefault="001A33BF" w:rsidP="00C563D8">
            <w:pPr>
              <w:spacing w:after="0"/>
              <w:jc w:val="center"/>
              <w:rPr>
                <w:rFonts w:asciiTheme="minorBidi" w:hAnsiTheme="minorBidi"/>
                <w:b/>
              </w:rPr>
            </w:pPr>
            <w:r w:rsidRPr="00107FDE">
              <w:rPr>
                <w:rFonts w:asciiTheme="minorBidi" w:hAnsiTheme="minorBidi"/>
                <w:b/>
              </w:rPr>
              <w:t>Please Tick</w:t>
            </w:r>
          </w:p>
        </w:tc>
      </w:tr>
      <w:tr w:rsidR="00E0621E" w14:paraId="55695509" w14:textId="77777777" w:rsidTr="009549EC">
        <w:trPr>
          <w:trHeight w:val="221"/>
        </w:trPr>
        <w:tc>
          <w:tcPr>
            <w:tcW w:w="2689" w:type="dxa"/>
            <w:gridSpan w:val="2"/>
            <w:vMerge w:val="restart"/>
            <w:vAlign w:val="center"/>
          </w:tcPr>
          <w:p w14:paraId="5F96270F" w14:textId="77777777" w:rsidR="00E0621E" w:rsidRPr="006B071D" w:rsidRDefault="00E0621E" w:rsidP="00E0621E">
            <w:pPr>
              <w:spacing w:after="0"/>
              <w:jc w:val="center"/>
              <w:rPr>
                <w:b/>
              </w:rPr>
            </w:pPr>
            <w:r w:rsidRPr="006B071D">
              <w:rPr>
                <w:b/>
              </w:rPr>
              <w:t>Essential Criteria Evidence</w:t>
            </w:r>
          </w:p>
        </w:tc>
        <w:tc>
          <w:tcPr>
            <w:tcW w:w="4394" w:type="dxa"/>
            <w:gridSpan w:val="4"/>
          </w:tcPr>
          <w:p w14:paraId="1E655E4A" w14:textId="51135216" w:rsidR="00E0621E" w:rsidRPr="00B46739" w:rsidRDefault="00E0621E" w:rsidP="00E0621E">
            <w:pPr>
              <w:spacing w:after="0"/>
              <w:jc w:val="center"/>
            </w:pPr>
            <w:r w:rsidRPr="00B85D34">
              <w:t>Proof of legitimate business address</w:t>
            </w:r>
          </w:p>
        </w:tc>
        <w:tc>
          <w:tcPr>
            <w:tcW w:w="1933" w:type="dxa"/>
          </w:tcPr>
          <w:p w14:paraId="31DF0FAE" w14:textId="77777777" w:rsidR="00E0621E" w:rsidRDefault="00E0621E" w:rsidP="00E0621E">
            <w:pPr>
              <w:spacing w:after="0"/>
              <w:jc w:val="center"/>
            </w:pPr>
          </w:p>
        </w:tc>
      </w:tr>
      <w:tr w:rsidR="00E0621E" w14:paraId="32C54912" w14:textId="77777777" w:rsidTr="009549EC">
        <w:tc>
          <w:tcPr>
            <w:tcW w:w="2689" w:type="dxa"/>
            <w:gridSpan w:val="2"/>
            <w:vMerge/>
            <w:vAlign w:val="center"/>
          </w:tcPr>
          <w:p w14:paraId="44F01768" w14:textId="77777777" w:rsidR="00E0621E" w:rsidRPr="006B071D" w:rsidRDefault="00E0621E" w:rsidP="00E0621E">
            <w:pPr>
              <w:spacing w:after="0"/>
              <w:jc w:val="center"/>
              <w:rPr>
                <w:b/>
              </w:rPr>
            </w:pPr>
          </w:p>
        </w:tc>
        <w:tc>
          <w:tcPr>
            <w:tcW w:w="4394" w:type="dxa"/>
            <w:gridSpan w:val="4"/>
          </w:tcPr>
          <w:p w14:paraId="49BEC227" w14:textId="6F6B8DFB" w:rsidR="00E0621E" w:rsidRPr="00B46739" w:rsidRDefault="00E0621E" w:rsidP="00E0621E">
            <w:pPr>
              <w:spacing w:after="0"/>
              <w:jc w:val="center"/>
            </w:pPr>
            <w:r w:rsidRPr="00B85D34">
              <w:t>Copy of tax registration number &amp; certificate</w:t>
            </w:r>
          </w:p>
        </w:tc>
        <w:tc>
          <w:tcPr>
            <w:tcW w:w="1933" w:type="dxa"/>
          </w:tcPr>
          <w:p w14:paraId="362B360C" w14:textId="77777777" w:rsidR="00E0621E" w:rsidRDefault="00E0621E" w:rsidP="00E0621E">
            <w:pPr>
              <w:spacing w:after="0"/>
              <w:jc w:val="center"/>
            </w:pPr>
          </w:p>
        </w:tc>
      </w:tr>
      <w:tr w:rsidR="00E0621E" w14:paraId="08883053" w14:textId="77777777" w:rsidTr="009549EC">
        <w:trPr>
          <w:trHeight w:val="58"/>
        </w:trPr>
        <w:tc>
          <w:tcPr>
            <w:tcW w:w="2689" w:type="dxa"/>
            <w:gridSpan w:val="2"/>
            <w:vMerge/>
            <w:vAlign w:val="center"/>
          </w:tcPr>
          <w:p w14:paraId="559101CB" w14:textId="77777777" w:rsidR="00E0621E" w:rsidRPr="006B071D" w:rsidRDefault="00E0621E" w:rsidP="00E0621E">
            <w:pPr>
              <w:spacing w:after="0"/>
              <w:jc w:val="center"/>
              <w:rPr>
                <w:b/>
              </w:rPr>
            </w:pPr>
          </w:p>
        </w:tc>
        <w:tc>
          <w:tcPr>
            <w:tcW w:w="4394" w:type="dxa"/>
            <w:gridSpan w:val="4"/>
          </w:tcPr>
          <w:p w14:paraId="36FEA2D0" w14:textId="112A15D3" w:rsidR="00E0621E" w:rsidRPr="00B46739" w:rsidRDefault="00E0621E" w:rsidP="00E0621E">
            <w:pPr>
              <w:spacing w:after="0"/>
              <w:jc w:val="center"/>
            </w:pPr>
            <w:r w:rsidRPr="00B85D34">
              <w:t>Copy of business registration certificate</w:t>
            </w:r>
          </w:p>
        </w:tc>
        <w:tc>
          <w:tcPr>
            <w:tcW w:w="1933" w:type="dxa"/>
          </w:tcPr>
          <w:p w14:paraId="61B8C5C6" w14:textId="77777777" w:rsidR="00E0621E" w:rsidRDefault="00E0621E" w:rsidP="00E0621E">
            <w:pPr>
              <w:spacing w:after="0"/>
              <w:jc w:val="center"/>
            </w:pPr>
          </w:p>
        </w:tc>
      </w:tr>
      <w:tr w:rsidR="00E0621E" w14:paraId="5FFCC919" w14:textId="77777777" w:rsidTr="009549EC">
        <w:trPr>
          <w:trHeight w:val="204"/>
        </w:trPr>
        <w:tc>
          <w:tcPr>
            <w:tcW w:w="2689" w:type="dxa"/>
            <w:gridSpan w:val="2"/>
            <w:vMerge/>
            <w:vAlign w:val="center"/>
          </w:tcPr>
          <w:p w14:paraId="6BB28923" w14:textId="77777777" w:rsidR="00E0621E" w:rsidRPr="006B071D" w:rsidRDefault="00E0621E" w:rsidP="00E0621E">
            <w:pPr>
              <w:spacing w:after="0"/>
              <w:jc w:val="center"/>
              <w:rPr>
                <w:b/>
              </w:rPr>
            </w:pPr>
          </w:p>
        </w:tc>
        <w:tc>
          <w:tcPr>
            <w:tcW w:w="4394" w:type="dxa"/>
            <w:gridSpan w:val="4"/>
          </w:tcPr>
          <w:p w14:paraId="3B43EB44" w14:textId="1693F827" w:rsidR="00E0621E" w:rsidRPr="00B46739" w:rsidRDefault="00E0621E" w:rsidP="00E0621E">
            <w:pPr>
              <w:spacing w:after="0"/>
              <w:jc w:val="center"/>
            </w:pPr>
            <w:r w:rsidRPr="00B85D34">
              <w:t>Copy of Trading License</w:t>
            </w:r>
          </w:p>
        </w:tc>
        <w:tc>
          <w:tcPr>
            <w:tcW w:w="1933" w:type="dxa"/>
          </w:tcPr>
          <w:p w14:paraId="37A56ABE" w14:textId="77777777" w:rsidR="00E0621E" w:rsidRDefault="00E0621E" w:rsidP="00E0621E">
            <w:pPr>
              <w:spacing w:after="0"/>
              <w:jc w:val="center"/>
            </w:pPr>
          </w:p>
        </w:tc>
      </w:tr>
      <w:tr w:rsidR="00E0621E" w14:paraId="68DEED30" w14:textId="77777777" w:rsidTr="009549EC">
        <w:tc>
          <w:tcPr>
            <w:tcW w:w="2689" w:type="dxa"/>
            <w:gridSpan w:val="2"/>
            <w:vMerge/>
            <w:vAlign w:val="center"/>
          </w:tcPr>
          <w:p w14:paraId="7FBBA842" w14:textId="77777777" w:rsidR="00E0621E" w:rsidRPr="006B071D" w:rsidRDefault="00E0621E" w:rsidP="00E0621E">
            <w:pPr>
              <w:spacing w:after="0"/>
              <w:jc w:val="center"/>
              <w:rPr>
                <w:b/>
              </w:rPr>
            </w:pPr>
          </w:p>
        </w:tc>
        <w:tc>
          <w:tcPr>
            <w:tcW w:w="4394" w:type="dxa"/>
            <w:gridSpan w:val="4"/>
          </w:tcPr>
          <w:p w14:paraId="5D32E68F" w14:textId="45A3A1FF" w:rsidR="00E0621E" w:rsidRPr="00B46739" w:rsidRDefault="00E0621E" w:rsidP="00E0621E">
            <w:pPr>
              <w:spacing w:after="0"/>
              <w:jc w:val="center"/>
            </w:pPr>
            <w:r w:rsidRPr="00B85D34">
              <w:t>Certificate or other relevant registration from national bodies (e.g. ministry of works).</w:t>
            </w:r>
          </w:p>
        </w:tc>
        <w:tc>
          <w:tcPr>
            <w:tcW w:w="1933" w:type="dxa"/>
          </w:tcPr>
          <w:p w14:paraId="04C3DC16" w14:textId="77777777" w:rsidR="00E0621E" w:rsidRDefault="00E0621E" w:rsidP="00E0621E">
            <w:pPr>
              <w:spacing w:after="0"/>
              <w:jc w:val="center"/>
            </w:pPr>
          </w:p>
        </w:tc>
      </w:tr>
      <w:tr w:rsidR="00E0621E" w14:paraId="72832D27" w14:textId="77777777" w:rsidTr="009549EC">
        <w:tc>
          <w:tcPr>
            <w:tcW w:w="2689" w:type="dxa"/>
            <w:gridSpan w:val="2"/>
            <w:vMerge/>
            <w:vAlign w:val="center"/>
          </w:tcPr>
          <w:p w14:paraId="4B3E494A" w14:textId="77777777" w:rsidR="00E0621E" w:rsidRPr="006B071D" w:rsidRDefault="00E0621E" w:rsidP="00E0621E">
            <w:pPr>
              <w:spacing w:after="0"/>
              <w:jc w:val="center"/>
              <w:rPr>
                <w:b/>
              </w:rPr>
            </w:pPr>
          </w:p>
        </w:tc>
        <w:tc>
          <w:tcPr>
            <w:tcW w:w="4394" w:type="dxa"/>
            <w:gridSpan w:val="4"/>
          </w:tcPr>
          <w:p w14:paraId="2F8E8994" w14:textId="7FA56260" w:rsidR="00E0621E" w:rsidRPr="00B46739" w:rsidRDefault="00E0621E" w:rsidP="00E0621E">
            <w:pPr>
              <w:spacing w:after="0"/>
              <w:jc w:val="center"/>
            </w:pPr>
          </w:p>
        </w:tc>
        <w:tc>
          <w:tcPr>
            <w:tcW w:w="1933" w:type="dxa"/>
          </w:tcPr>
          <w:p w14:paraId="0A40C99C" w14:textId="77777777" w:rsidR="00E0621E" w:rsidRDefault="00E0621E" w:rsidP="00E0621E">
            <w:pPr>
              <w:spacing w:after="0"/>
              <w:jc w:val="center"/>
            </w:pPr>
          </w:p>
        </w:tc>
      </w:tr>
      <w:tr w:rsidR="009549EC" w14:paraId="7C412A21" w14:textId="77777777" w:rsidTr="009549EC">
        <w:tc>
          <w:tcPr>
            <w:tcW w:w="2689" w:type="dxa"/>
            <w:gridSpan w:val="2"/>
            <w:vMerge/>
            <w:vAlign w:val="center"/>
          </w:tcPr>
          <w:p w14:paraId="2D6815F3" w14:textId="77777777" w:rsidR="009549EC" w:rsidRPr="006B071D" w:rsidRDefault="009549EC" w:rsidP="00900E58">
            <w:pPr>
              <w:spacing w:after="0"/>
              <w:jc w:val="center"/>
              <w:rPr>
                <w:b/>
              </w:rPr>
            </w:pPr>
          </w:p>
        </w:tc>
        <w:tc>
          <w:tcPr>
            <w:tcW w:w="4394" w:type="dxa"/>
            <w:gridSpan w:val="4"/>
          </w:tcPr>
          <w:p w14:paraId="0D1ECA98" w14:textId="77777777" w:rsidR="009549EC" w:rsidRPr="00B46739" w:rsidRDefault="009549EC" w:rsidP="00900E58">
            <w:pPr>
              <w:spacing w:after="0"/>
              <w:jc w:val="center"/>
            </w:pPr>
          </w:p>
        </w:tc>
        <w:tc>
          <w:tcPr>
            <w:tcW w:w="1933" w:type="dxa"/>
          </w:tcPr>
          <w:p w14:paraId="714EEF59" w14:textId="77777777" w:rsidR="009549EC" w:rsidRDefault="009549EC" w:rsidP="00900E58">
            <w:pPr>
              <w:spacing w:after="0"/>
              <w:jc w:val="center"/>
            </w:pPr>
          </w:p>
        </w:tc>
      </w:tr>
      <w:tr w:rsidR="00E0621E" w14:paraId="0AEF9233" w14:textId="77777777" w:rsidTr="009549EC">
        <w:tc>
          <w:tcPr>
            <w:tcW w:w="2689" w:type="dxa"/>
            <w:gridSpan w:val="2"/>
            <w:vMerge w:val="restart"/>
            <w:vAlign w:val="center"/>
          </w:tcPr>
          <w:p w14:paraId="74FB8BBB" w14:textId="77777777" w:rsidR="00E0621E" w:rsidRPr="006B071D" w:rsidRDefault="00E0621E" w:rsidP="00E0621E">
            <w:pPr>
              <w:spacing w:after="0"/>
              <w:jc w:val="center"/>
              <w:rPr>
                <w:b/>
              </w:rPr>
            </w:pPr>
            <w:r w:rsidRPr="006B071D">
              <w:rPr>
                <w:b/>
              </w:rPr>
              <w:t>Capability Criteria Evidence</w:t>
            </w:r>
          </w:p>
        </w:tc>
        <w:tc>
          <w:tcPr>
            <w:tcW w:w="4394" w:type="dxa"/>
            <w:gridSpan w:val="4"/>
          </w:tcPr>
          <w:p w14:paraId="712C6DE8" w14:textId="1D992136" w:rsidR="00E0621E" w:rsidRPr="00B46739" w:rsidRDefault="00E0621E" w:rsidP="00E0621E">
            <w:pPr>
              <w:spacing w:after="0"/>
              <w:jc w:val="center"/>
            </w:pPr>
            <w:r w:rsidRPr="008F6ADA">
              <w:t>Completed Bidder Response Document</w:t>
            </w:r>
          </w:p>
        </w:tc>
        <w:tc>
          <w:tcPr>
            <w:tcW w:w="1933" w:type="dxa"/>
          </w:tcPr>
          <w:p w14:paraId="5081498D" w14:textId="77777777" w:rsidR="00E0621E" w:rsidRDefault="00E0621E" w:rsidP="00E0621E">
            <w:pPr>
              <w:spacing w:after="0"/>
              <w:jc w:val="center"/>
            </w:pPr>
          </w:p>
        </w:tc>
      </w:tr>
      <w:tr w:rsidR="00E0621E" w14:paraId="386DE30F" w14:textId="77777777" w:rsidTr="009549EC">
        <w:tc>
          <w:tcPr>
            <w:tcW w:w="2689" w:type="dxa"/>
            <w:gridSpan w:val="2"/>
            <w:vMerge/>
            <w:vAlign w:val="center"/>
          </w:tcPr>
          <w:p w14:paraId="23C85831" w14:textId="77777777" w:rsidR="00E0621E" w:rsidRPr="006B071D" w:rsidRDefault="00E0621E" w:rsidP="00E0621E">
            <w:pPr>
              <w:spacing w:after="0"/>
              <w:jc w:val="center"/>
              <w:rPr>
                <w:b/>
              </w:rPr>
            </w:pPr>
          </w:p>
        </w:tc>
        <w:tc>
          <w:tcPr>
            <w:tcW w:w="4394" w:type="dxa"/>
            <w:gridSpan w:val="4"/>
          </w:tcPr>
          <w:p w14:paraId="57EC02FA" w14:textId="737759F2" w:rsidR="00E0621E" w:rsidRPr="00B46739" w:rsidRDefault="00E0621E" w:rsidP="00E0621E">
            <w:pPr>
              <w:spacing w:after="0"/>
              <w:jc w:val="center"/>
            </w:pPr>
            <w:r w:rsidRPr="008F6ADA">
              <w:t>Supporting Financial Documents</w:t>
            </w:r>
          </w:p>
        </w:tc>
        <w:tc>
          <w:tcPr>
            <w:tcW w:w="1933" w:type="dxa"/>
          </w:tcPr>
          <w:p w14:paraId="143B0CFC" w14:textId="77777777" w:rsidR="00E0621E" w:rsidRDefault="00E0621E" w:rsidP="00E0621E">
            <w:pPr>
              <w:spacing w:after="0"/>
              <w:jc w:val="center"/>
            </w:pPr>
          </w:p>
        </w:tc>
      </w:tr>
      <w:tr w:rsidR="00E0621E" w14:paraId="601909B6" w14:textId="77777777" w:rsidTr="009549EC">
        <w:tc>
          <w:tcPr>
            <w:tcW w:w="2689" w:type="dxa"/>
            <w:gridSpan w:val="2"/>
            <w:vMerge/>
            <w:vAlign w:val="center"/>
          </w:tcPr>
          <w:p w14:paraId="6AAC832C" w14:textId="77777777" w:rsidR="00E0621E" w:rsidRPr="006B071D" w:rsidRDefault="00E0621E" w:rsidP="00E0621E">
            <w:pPr>
              <w:spacing w:after="0"/>
              <w:jc w:val="center"/>
              <w:rPr>
                <w:b/>
              </w:rPr>
            </w:pPr>
          </w:p>
        </w:tc>
        <w:tc>
          <w:tcPr>
            <w:tcW w:w="4394" w:type="dxa"/>
            <w:gridSpan w:val="4"/>
          </w:tcPr>
          <w:p w14:paraId="77312F2F" w14:textId="44C28D0E" w:rsidR="00E0621E" w:rsidRPr="00B46739" w:rsidRDefault="00E0621E" w:rsidP="00E0621E">
            <w:pPr>
              <w:spacing w:after="0"/>
              <w:jc w:val="center"/>
            </w:pPr>
            <w:r w:rsidRPr="008F6ADA">
              <w:t>Work Plan Proposal</w:t>
            </w:r>
          </w:p>
        </w:tc>
        <w:tc>
          <w:tcPr>
            <w:tcW w:w="1933" w:type="dxa"/>
          </w:tcPr>
          <w:p w14:paraId="34EC161C" w14:textId="77777777" w:rsidR="00E0621E" w:rsidRDefault="00E0621E" w:rsidP="00E0621E">
            <w:pPr>
              <w:spacing w:after="0"/>
              <w:jc w:val="center"/>
            </w:pPr>
          </w:p>
        </w:tc>
      </w:tr>
      <w:tr w:rsidR="00E0621E" w14:paraId="172952AD" w14:textId="77777777" w:rsidTr="009549EC">
        <w:tc>
          <w:tcPr>
            <w:tcW w:w="2689" w:type="dxa"/>
            <w:gridSpan w:val="2"/>
            <w:vMerge/>
            <w:vAlign w:val="center"/>
          </w:tcPr>
          <w:p w14:paraId="3B966748" w14:textId="77777777" w:rsidR="00E0621E" w:rsidRPr="006B071D" w:rsidRDefault="00E0621E" w:rsidP="00E0621E">
            <w:pPr>
              <w:spacing w:after="0"/>
              <w:jc w:val="center"/>
              <w:rPr>
                <w:b/>
              </w:rPr>
            </w:pPr>
          </w:p>
        </w:tc>
        <w:tc>
          <w:tcPr>
            <w:tcW w:w="4394" w:type="dxa"/>
            <w:gridSpan w:val="4"/>
          </w:tcPr>
          <w:p w14:paraId="1404F8AB" w14:textId="76AA1A8A" w:rsidR="00E0621E" w:rsidRPr="00B46739" w:rsidRDefault="00E0621E" w:rsidP="00E0621E">
            <w:pPr>
              <w:spacing w:after="0"/>
              <w:jc w:val="center"/>
            </w:pPr>
            <w:r w:rsidRPr="008F6ADA">
              <w:t>Methodology Proposal</w:t>
            </w:r>
          </w:p>
        </w:tc>
        <w:tc>
          <w:tcPr>
            <w:tcW w:w="1933" w:type="dxa"/>
          </w:tcPr>
          <w:p w14:paraId="1DC484DA" w14:textId="77777777" w:rsidR="00E0621E" w:rsidRDefault="00E0621E" w:rsidP="00E0621E">
            <w:pPr>
              <w:spacing w:after="0"/>
              <w:jc w:val="center"/>
            </w:pPr>
          </w:p>
        </w:tc>
      </w:tr>
      <w:tr w:rsidR="00E0621E" w14:paraId="74D4011E" w14:textId="77777777" w:rsidTr="009549EC">
        <w:tc>
          <w:tcPr>
            <w:tcW w:w="2689" w:type="dxa"/>
            <w:gridSpan w:val="2"/>
            <w:vMerge/>
            <w:vAlign w:val="center"/>
          </w:tcPr>
          <w:p w14:paraId="27556228" w14:textId="77777777" w:rsidR="00E0621E" w:rsidRPr="006B071D" w:rsidRDefault="00E0621E" w:rsidP="00E0621E">
            <w:pPr>
              <w:spacing w:after="0"/>
              <w:jc w:val="center"/>
              <w:rPr>
                <w:b/>
              </w:rPr>
            </w:pPr>
          </w:p>
        </w:tc>
        <w:tc>
          <w:tcPr>
            <w:tcW w:w="4394" w:type="dxa"/>
            <w:gridSpan w:val="4"/>
          </w:tcPr>
          <w:p w14:paraId="11A371ED" w14:textId="76C912C5" w:rsidR="00E0621E" w:rsidRPr="00B46739" w:rsidRDefault="00E0621E" w:rsidP="00E0621E">
            <w:pPr>
              <w:spacing w:after="0"/>
              <w:jc w:val="center"/>
            </w:pPr>
            <w:r w:rsidRPr="008F6ADA">
              <w:t>Financial Accounts</w:t>
            </w:r>
          </w:p>
        </w:tc>
        <w:tc>
          <w:tcPr>
            <w:tcW w:w="1933" w:type="dxa"/>
          </w:tcPr>
          <w:p w14:paraId="465638F6" w14:textId="77777777" w:rsidR="00E0621E" w:rsidRDefault="00E0621E" w:rsidP="00E0621E">
            <w:pPr>
              <w:spacing w:after="0"/>
              <w:jc w:val="center"/>
            </w:pPr>
          </w:p>
        </w:tc>
      </w:tr>
      <w:tr w:rsidR="00E0621E" w14:paraId="4B21B661" w14:textId="77777777" w:rsidTr="009549EC">
        <w:tc>
          <w:tcPr>
            <w:tcW w:w="2689" w:type="dxa"/>
            <w:gridSpan w:val="2"/>
            <w:vMerge/>
            <w:vAlign w:val="center"/>
          </w:tcPr>
          <w:p w14:paraId="043BCE3E" w14:textId="77777777" w:rsidR="00E0621E" w:rsidRPr="006B071D" w:rsidRDefault="00E0621E" w:rsidP="00E0621E">
            <w:pPr>
              <w:spacing w:after="0"/>
              <w:jc w:val="center"/>
              <w:rPr>
                <w:b/>
              </w:rPr>
            </w:pPr>
          </w:p>
        </w:tc>
        <w:tc>
          <w:tcPr>
            <w:tcW w:w="4394" w:type="dxa"/>
            <w:gridSpan w:val="4"/>
          </w:tcPr>
          <w:p w14:paraId="0563DB32" w14:textId="1AE20C79" w:rsidR="00E0621E" w:rsidRPr="00B46739" w:rsidRDefault="00E0621E" w:rsidP="00E0621E">
            <w:pPr>
              <w:spacing w:after="0"/>
              <w:jc w:val="center"/>
            </w:pPr>
            <w:r w:rsidRPr="008F6ADA">
              <w:t>Organogram and Key Staff CV’s</w:t>
            </w:r>
          </w:p>
        </w:tc>
        <w:tc>
          <w:tcPr>
            <w:tcW w:w="1933" w:type="dxa"/>
          </w:tcPr>
          <w:p w14:paraId="62DCC941" w14:textId="77777777" w:rsidR="00E0621E" w:rsidRDefault="00E0621E" w:rsidP="00E0621E">
            <w:pPr>
              <w:spacing w:after="0"/>
              <w:jc w:val="center"/>
            </w:pPr>
          </w:p>
        </w:tc>
      </w:tr>
      <w:tr w:rsidR="009549EC" w14:paraId="7C0B032D" w14:textId="77777777" w:rsidTr="009549EC">
        <w:tc>
          <w:tcPr>
            <w:tcW w:w="2689" w:type="dxa"/>
            <w:gridSpan w:val="2"/>
            <w:vMerge w:val="restart"/>
            <w:vAlign w:val="center"/>
          </w:tcPr>
          <w:p w14:paraId="6C86CC3B" w14:textId="77777777" w:rsidR="009549EC" w:rsidRPr="006B071D" w:rsidRDefault="009549EC" w:rsidP="00900E58">
            <w:pPr>
              <w:spacing w:after="0"/>
              <w:jc w:val="center"/>
              <w:rPr>
                <w:b/>
              </w:rPr>
            </w:pPr>
            <w:r w:rsidRPr="006B071D">
              <w:rPr>
                <w:b/>
              </w:rPr>
              <w:t>Commercial Criteria Evidence</w:t>
            </w:r>
          </w:p>
        </w:tc>
        <w:tc>
          <w:tcPr>
            <w:tcW w:w="4394" w:type="dxa"/>
            <w:gridSpan w:val="4"/>
          </w:tcPr>
          <w:p w14:paraId="0A55D7EB" w14:textId="77777777" w:rsidR="009549EC" w:rsidRPr="00B46739" w:rsidRDefault="009549EC" w:rsidP="00900E58">
            <w:pPr>
              <w:spacing w:after="0"/>
              <w:jc w:val="center"/>
            </w:pPr>
            <w:r w:rsidRPr="00B46739">
              <w:t>Completed Bidder Response Document</w:t>
            </w:r>
          </w:p>
        </w:tc>
        <w:tc>
          <w:tcPr>
            <w:tcW w:w="1933" w:type="dxa"/>
          </w:tcPr>
          <w:p w14:paraId="1A48F5D1" w14:textId="77777777" w:rsidR="009549EC" w:rsidRDefault="009549EC" w:rsidP="00900E58">
            <w:pPr>
              <w:spacing w:after="0"/>
              <w:jc w:val="center"/>
            </w:pPr>
          </w:p>
        </w:tc>
      </w:tr>
      <w:tr w:rsidR="009549EC" w14:paraId="4E8A36D0" w14:textId="77777777" w:rsidTr="009549EC">
        <w:tc>
          <w:tcPr>
            <w:tcW w:w="2689" w:type="dxa"/>
            <w:gridSpan w:val="2"/>
            <w:vMerge/>
          </w:tcPr>
          <w:p w14:paraId="4D85D4A6" w14:textId="77777777" w:rsidR="009549EC" w:rsidRDefault="009549EC" w:rsidP="00900E58">
            <w:pPr>
              <w:spacing w:after="0"/>
              <w:jc w:val="center"/>
            </w:pPr>
          </w:p>
        </w:tc>
        <w:tc>
          <w:tcPr>
            <w:tcW w:w="4394" w:type="dxa"/>
            <w:gridSpan w:val="4"/>
          </w:tcPr>
          <w:p w14:paraId="223BD586" w14:textId="77777777" w:rsidR="009549EC" w:rsidRPr="00B46739" w:rsidRDefault="009549EC" w:rsidP="00900E58">
            <w:pPr>
              <w:spacing w:after="0"/>
              <w:jc w:val="center"/>
            </w:pPr>
          </w:p>
        </w:tc>
        <w:tc>
          <w:tcPr>
            <w:tcW w:w="1933" w:type="dxa"/>
          </w:tcPr>
          <w:p w14:paraId="6C7B3AC3" w14:textId="77777777" w:rsidR="009549EC" w:rsidRDefault="009549EC" w:rsidP="00900E58">
            <w:pPr>
              <w:spacing w:after="0"/>
              <w:jc w:val="center"/>
            </w:pPr>
          </w:p>
        </w:tc>
      </w:tr>
      <w:tr w:rsidR="009549EC" w14:paraId="57F62A53" w14:textId="77777777" w:rsidTr="009549EC">
        <w:tc>
          <w:tcPr>
            <w:tcW w:w="2689" w:type="dxa"/>
            <w:gridSpan w:val="2"/>
            <w:vMerge/>
          </w:tcPr>
          <w:p w14:paraId="276599AA" w14:textId="77777777" w:rsidR="009549EC" w:rsidRDefault="009549EC" w:rsidP="00900E58">
            <w:pPr>
              <w:spacing w:after="0"/>
              <w:jc w:val="center"/>
            </w:pPr>
          </w:p>
        </w:tc>
        <w:tc>
          <w:tcPr>
            <w:tcW w:w="4394" w:type="dxa"/>
            <w:gridSpan w:val="4"/>
          </w:tcPr>
          <w:p w14:paraId="7FC4C8E6" w14:textId="77777777" w:rsidR="009549EC" w:rsidRPr="00B46739" w:rsidRDefault="009549EC" w:rsidP="00900E58">
            <w:pPr>
              <w:spacing w:after="0"/>
              <w:jc w:val="center"/>
            </w:pPr>
          </w:p>
        </w:tc>
        <w:tc>
          <w:tcPr>
            <w:tcW w:w="1933" w:type="dxa"/>
          </w:tcPr>
          <w:p w14:paraId="3B5C1DF6" w14:textId="77777777" w:rsidR="009549EC" w:rsidRDefault="009549EC" w:rsidP="00900E58">
            <w:pPr>
              <w:spacing w:after="0"/>
              <w:jc w:val="center"/>
            </w:pPr>
          </w:p>
        </w:tc>
      </w:tr>
      <w:tr w:rsidR="009549EC" w14:paraId="0DDE6539" w14:textId="77777777" w:rsidTr="009549EC">
        <w:tc>
          <w:tcPr>
            <w:tcW w:w="2689" w:type="dxa"/>
            <w:gridSpan w:val="2"/>
            <w:vMerge/>
          </w:tcPr>
          <w:p w14:paraId="19C2A8B1" w14:textId="77777777" w:rsidR="009549EC" w:rsidRDefault="009549EC" w:rsidP="00900E58">
            <w:pPr>
              <w:spacing w:after="0"/>
              <w:jc w:val="center"/>
            </w:pPr>
          </w:p>
        </w:tc>
        <w:tc>
          <w:tcPr>
            <w:tcW w:w="4394" w:type="dxa"/>
            <w:gridSpan w:val="4"/>
          </w:tcPr>
          <w:p w14:paraId="5BCE4F69" w14:textId="77777777" w:rsidR="009549EC" w:rsidRPr="00B46739" w:rsidRDefault="009549EC" w:rsidP="00900E58">
            <w:pPr>
              <w:spacing w:after="0"/>
              <w:jc w:val="center"/>
            </w:pPr>
          </w:p>
        </w:tc>
        <w:tc>
          <w:tcPr>
            <w:tcW w:w="1933" w:type="dxa"/>
          </w:tcPr>
          <w:p w14:paraId="14C9696E" w14:textId="77777777" w:rsidR="009549EC" w:rsidRDefault="009549EC" w:rsidP="00900E58">
            <w:pPr>
              <w:spacing w:after="0"/>
              <w:jc w:val="center"/>
            </w:pPr>
          </w:p>
        </w:tc>
      </w:tr>
      <w:tr w:rsidR="00CC18EA" w:rsidRPr="00107FDE" w14:paraId="583C0538" w14:textId="77777777" w:rsidTr="009549EC">
        <w:trPr>
          <w:trHeight w:val="271"/>
        </w:trPr>
        <w:tc>
          <w:tcPr>
            <w:tcW w:w="9016" w:type="dxa"/>
            <w:gridSpan w:val="7"/>
          </w:tcPr>
          <w:p w14:paraId="18C1A74D" w14:textId="77777777" w:rsidR="00CC18EA" w:rsidRPr="00107FDE" w:rsidRDefault="00CC18EA" w:rsidP="00CC18EA">
            <w:pPr>
              <w:spacing w:after="0"/>
              <w:jc w:val="center"/>
              <w:rPr>
                <w:rFonts w:asciiTheme="minorBidi" w:hAnsiTheme="minorBidi"/>
              </w:rPr>
            </w:pPr>
          </w:p>
        </w:tc>
      </w:tr>
      <w:tr w:rsidR="00CC18EA" w:rsidRPr="00107FDE" w14:paraId="6DE6CC2E" w14:textId="77777777" w:rsidTr="009549EC">
        <w:trPr>
          <w:trHeight w:val="461"/>
        </w:trPr>
        <w:tc>
          <w:tcPr>
            <w:tcW w:w="9016" w:type="dxa"/>
            <w:gridSpan w:val="7"/>
            <w:shd w:val="clear" w:color="auto" w:fill="FF0000"/>
            <w:vAlign w:val="center"/>
          </w:tcPr>
          <w:p w14:paraId="11A123CB" w14:textId="77777777" w:rsidR="00CC18EA" w:rsidRPr="00107FDE" w:rsidRDefault="00CC18EA" w:rsidP="00CC18EA">
            <w:pPr>
              <w:spacing w:after="0"/>
              <w:rPr>
                <w:rFonts w:asciiTheme="minorBidi" w:hAnsiTheme="minorBidi"/>
                <w:b/>
                <w:color w:val="FFFFFF" w:themeColor="background1"/>
              </w:rPr>
            </w:pPr>
            <w:r w:rsidRPr="00107FDE">
              <w:rPr>
                <w:rFonts w:asciiTheme="minorBidi" w:hAnsiTheme="minorBidi"/>
                <w:b/>
                <w:color w:val="FFFFFF" w:themeColor="background1"/>
              </w:rPr>
              <w:t>We, the Bidder, hereby confirm we compliance with the following policies and requirements:</w:t>
            </w:r>
          </w:p>
        </w:tc>
      </w:tr>
      <w:tr w:rsidR="00CC18EA" w:rsidRPr="00107FDE" w14:paraId="5614F78B" w14:textId="77777777" w:rsidTr="009549EC">
        <w:trPr>
          <w:trHeight w:val="248"/>
        </w:trPr>
        <w:tc>
          <w:tcPr>
            <w:tcW w:w="4815" w:type="dxa"/>
            <w:gridSpan w:val="3"/>
            <w:shd w:val="clear" w:color="auto" w:fill="D9D9D9" w:themeFill="background1" w:themeFillShade="D9"/>
            <w:vAlign w:val="center"/>
          </w:tcPr>
          <w:p w14:paraId="4A33EBB5" w14:textId="77777777" w:rsidR="00CC18EA" w:rsidRPr="00107FDE" w:rsidRDefault="00CC18EA" w:rsidP="00CC18EA">
            <w:pPr>
              <w:spacing w:after="0"/>
              <w:jc w:val="center"/>
              <w:rPr>
                <w:rFonts w:asciiTheme="minorBidi" w:hAnsiTheme="minorBidi"/>
                <w:b/>
              </w:rPr>
            </w:pPr>
            <w:r w:rsidRPr="00107FDE">
              <w:rPr>
                <w:rFonts w:asciiTheme="minorBidi" w:hAnsiTheme="minorBidi"/>
                <w:b/>
              </w:rPr>
              <w:t>Policy</w:t>
            </w:r>
          </w:p>
        </w:tc>
        <w:tc>
          <w:tcPr>
            <w:tcW w:w="1843" w:type="dxa"/>
            <w:gridSpan w:val="2"/>
            <w:shd w:val="clear" w:color="auto" w:fill="D9D9D9" w:themeFill="background1" w:themeFillShade="D9"/>
            <w:vAlign w:val="center"/>
          </w:tcPr>
          <w:p w14:paraId="68B484EF" w14:textId="504B6F5A" w:rsidR="00CC18EA" w:rsidRPr="00107FDE" w:rsidRDefault="00CC18EA" w:rsidP="00CC18EA">
            <w:pPr>
              <w:spacing w:after="0"/>
              <w:jc w:val="center"/>
              <w:rPr>
                <w:rFonts w:asciiTheme="minorBidi" w:hAnsiTheme="minorBidi"/>
                <w:b/>
              </w:rPr>
            </w:pPr>
            <w:r w:rsidRPr="00107FDE">
              <w:rPr>
                <w:rFonts w:asciiTheme="minorBidi" w:hAnsiTheme="minorBidi"/>
                <w:b/>
              </w:rPr>
              <w:t>Policy / Document</w:t>
            </w:r>
          </w:p>
        </w:tc>
        <w:tc>
          <w:tcPr>
            <w:tcW w:w="2358" w:type="dxa"/>
            <w:gridSpan w:val="2"/>
            <w:shd w:val="clear" w:color="auto" w:fill="D9D9D9" w:themeFill="background1" w:themeFillShade="D9"/>
            <w:vAlign w:val="center"/>
          </w:tcPr>
          <w:p w14:paraId="44E66747" w14:textId="5BAECF37" w:rsidR="00CC18EA" w:rsidRPr="00107FDE" w:rsidRDefault="00CC18EA" w:rsidP="00CC18EA">
            <w:pPr>
              <w:spacing w:after="0"/>
              <w:jc w:val="center"/>
              <w:rPr>
                <w:rFonts w:asciiTheme="minorBidi" w:hAnsiTheme="minorBidi"/>
                <w:b/>
              </w:rPr>
            </w:pPr>
            <w:r w:rsidRPr="00107FDE">
              <w:rPr>
                <w:rFonts w:asciiTheme="minorBidi" w:hAnsiTheme="minorBidi"/>
                <w:b/>
              </w:rPr>
              <w:t>Signature</w:t>
            </w:r>
          </w:p>
        </w:tc>
      </w:tr>
      <w:tr w:rsidR="00CC18EA" w:rsidRPr="00107FDE" w14:paraId="402CAF1D" w14:textId="77777777" w:rsidTr="009549EC">
        <w:trPr>
          <w:trHeight w:val="503"/>
        </w:trPr>
        <w:tc>
          <w:tcPr>
            <w:tcW w:w="4815" w:type="dxa"/>
            <w:gridSpan w:val="3"/>
            <w:vAlign w:val="center"/>
          </w:tcPr>
          <w:p w14:paraId="7D6966C9" w14:textId="7DD423A2" w:rsidR="00CC18EA" w:rsidRPr="00107FDE" w:rsidRDefault="00CC18EA" w:rsidP="00CC18EA">
            <w:pPr>
              <w:spacing w:after="0"/>
              <w:jc w:val="center"/>
              <w:rPr>
                <w:rFonts w:asciiTheme="minorBidi" w:hAnsiTheme="minorBidi"/>
              </w:rPr>
            </w:pPr>
            <w:r w:rsidRPr="00107FDE">
              <w:rPr>
                <w:rFonts w:asciiTheme="minorBidi" w:hAnsiTheme="minorBidi"/>
              </w:rPr>
              <w:t>Terms &amp; Conditions of Bidding</w:t>
            </w:r>
          </w:p>
        </w:tc>
        <w:tc>
          <w:tcPr>
            <w:tcW w:w="1843" w:type="dxa"/>
            <w:gridSpan w:val="2"/>
            <w:vAlign w:val="center"/>
          </w:tcPr>
          <w:p w14:paraId="61138FA1" w14:textId="54637AE6" w:rsidR="00CC18EA" w:rsidRPr="00107FDE" w:rsidRDefault="00CC18EA" w:rsidP="00CC18EA">
            <w:pPr>
              <w:spacing w:after="0"/>
              <w:jc w:val="center"/>
              <w:rPr>
                <w:rFonts w:asciiTheme="minorBidi" w:hAnsiTheme="minorBidi"/>
              </w:rPr>
            </w:pPr>
            <w:r w:rsidRPr="00107FDE">
              <w:rPr>
                <w:rFonts w:asciiTheme="minorBidi" w:hAnsiTheme="minorBidi"/>
                <w:i/>
              </w:rPr>
              <w:object w:dxaOrig="1311" w:dyaOrig="819" w14:anchorId="20B72769">
                <v:shape id="_x0000_i1026" type="#_x0000_t75" style="width:65.25pt;height:40.5pt" o:ole="">
                  <v:imagedata r:id="rId15" o:title=""/>
                </v:shape>
                <o:OLEObject Type="Embed" ProgID="AcroExch.Document.7" ShapeID="_x0000_i1026" DrawAspect="Icon" ObjectID="_1786452590" r:id="rId16"/>
              </w:object>
            </w:r>
          </w:p>
        </w:tc>
        <w:tc>
          <w:tcPr>
            <w:tcW w:w="2358" w:type="dxa"/>
            <w:gridSpan w:val="2"/>
            <w:vAlign w:val="center"/>
          </w:tcPr>
          <w:p w14:paraId="4F991E4F" w14:textId="3AE2758C" w:rsidR="00CC18EA" w:rsidRPr="00107FDE" w:rsidRDefault="00CC18EA" w:rsidP="00CC18EA">
            <w:pPr>
              <w:tabs>
                <w:tab w:val="left" w:pos="426"/>
                <w:tab w:val="left" w:pos="993"/>
              </w:tabs>
              <w:spacing w:after="0" w:line="240" w:lineRule="auto"/>
              <w:ind w:left="349"/>
              <w:rPr>
                <w:rFonts w:asciiTheme="minorBidi" w:hAnsiTheme="minorBidi"/>
              </w:rPr>
            </w:pPr>
          </w:p>
        </w:tc>
      </w:tr>
      <w:tr w:rsidR="00CC18EA" w:rsidRPr="00107FDE" w14:paraId="322CBECE" w14:textId="77777777" w:rsidTr="009549EC">
        <w:trPr>
          <w:trHeight w:val="708"/>
        </w:trPr>
        <w:tc>
          <w:tcPr>
            <w:tcW w:w="4815" w:type="dxa"/>
            <w:gridSpan w:val="3"/>
            <w:vAlign w:val="center"/>
          </w:tcPr>
          <w:p w14:paraId="0D46D364" w14:textId="77777777" w:rsidR="00CC18EA" w:rsidRPr="00107FDE" w:rsidRDefault="00CC18EA" w:rsidP="00CC18EA">
            <w:pPr>
              <w:spacing w:after="0"/>
              <w:jc w:val="center"/>
              <w:rPr>
                <w:rFonts w:asciiTheme="minorBidi" w:hAnsiTheme="minorBidi"/>
              </w:rPr>
            </w:pPr>
            <w:r w:rsidRPr="00107FDE">
              <w:rPr>
                <w:rFonts w:asciiTheme="minorBidi" w:hAnsiTheme="minorBidi"/>
              </w:rPr>
              <w:t>Terms &amp; Conditions of Purchase</w:t>
            </w:r>
          </w:p>
        </w:tc>
        <w:tc>
          <w:tcPr>
            <w:tcW w:w="1843" w:type="dxa"/>
            <w:gridSpan w:val="2"/>
            <w:vAlign w:val="center"/>
          </w:tcPr>
          <w:p w14:paraId="6A04A054" w14:textId="5DBCB690" w:rsidR="00CC18EA" w:rsidRPr="00107FDE" w:rsidRDefault="004A61F1" w:rsidP="00CC18EA">
            <w:pPr>
              <w:spacing w:after="0"/>
              <w:jc w:val="center"/>
              <w:rPr>
                <w:rFonts w:asciiTheme="minorBidi" w:hAnsiTheme="minorBidi"/>
              </w:rPr>
            </w:pPr>
            <w:r>
              <w:object w:dxaOrig="1534" w:dyaOrig="997" w14:anchorId="53DCEEA9">
                <v:shape id="_x0000_i1027" type="#_x0000_t75" style="width:76.5pt;height:49.5pt" o:ole="">
                  <v:imagedata r:id="rId17" o:title=""/>
                </v:shape>
                <o:OLEObject Type="Embed" ProgID="Word.Document.12" ShapeID="_x0000_i1027" DrawAspect="Icon" ObjectID="_1786452591" r:id="rId18">
                  <o:FieldCodes>\s</o:FieldCodes>
                </o:OLEObject>
              </w:object>
            </w:r>
          </w:p>
        </w:tc>
        <w:tc>
          <w:tcPr>
            <w:tcW w:w="2358" w:type="dxa"/>
            <w:gridSpan w:val="2"/>
            <w:vAlign w:val="center"/>
          </w:tcPr>
          <w:p w14:paraId="71284D5C" w14:textId="1EBAEDA3" w:rsidR="00CC18EA" w:rsidRPr="00107FDE" w:rsidRDefault="00CC18EA" w:rsidP="00CC18EA">
            <w:pPr>
              <w:spacing w:after="0"/>
              <w:jc w:val="center"/>
              <w:rPr>
                <w:rFonts w:asciiTheme="minorBidi" w:hAnsiTheme="minorBidi"/>
              </w:rPr>
            </w:pPr>
          </w:p>
        </w:tc>
      </w:tr>
      <w:tr w:rsidR="00CC18EA" w:rsidRPr="00107FDE" w14:paraId="299727AC" w14:textId="77777777" w:rsidTr="009549EC">
        <w:trPr>
          <w:trHeight w:val="708"/>
        </w:trPr>
        <w:tc>
          <w:tcPr>
            <w:tcW w:w="4815" w:type="dxa"/>
            <w:gridSpan w:val="3"/>
            <w:vAlign w:val="center"/>
          </w:tcPr>
          <w:p w14:paraId="6DC4059D" w14:textId="1ACDFBCB" w:rsidR="00CC18EA" w:rsidRPr="00107FDE" w:rsidRDefault="00CC18EA" w:rsidP="00CC18EA">
            <w:pPr>
              <w:spacing w:after="0"/>
              <w:jc w:val="center"/>
              <w:rPr>
                <w:rFonts w:asciiTheme="minorBidi" w:hAnsiTheme="minorBidi"/>
              </w:rPr>
            </w:pPr>
            <w:r w:rsidRPr="00107FDE">
              <w:rPr>
                <w:rFonts w:asciiTheme="minorBidi" w:hAnsiTheme="minorBidi"/>
              </w:rPr>
              <w:t>Supplier Sustainability Policy</w:t>
            </w:r>
          </w:p>
          <w:p w14:paraId="769300C9" w14:textId="14184B81" w:rsidR="00CC18EA" w:rsidRPr="00107FDE" w:rsidRDefault="00CC18EA" w:rsidP="00CC18EA">
            <w:pPr>
              <w:spacing w:after="0"/>
              <w:jc w:val="center"/>
              <w:rPr>
                <w:rFonts w:asciiTheme="minorBidi" w:hAnsiTheme="minorBidi"/>
              </w:rPr>
            </w:pPr>
            <w:r w:rsidRPr="00107FDE">
              <w:rPr>
                <w:rFonts w:asciiTheme="minorBidi" w:hAnsiTheme="minorBidi"/>
              </w:rPr>
              <w:t>and the included mandatory policies</w:t>
            </w:r>
          </w:p>
        </w:tc>
        <w:tc>
          <w:tcPr>
            <w:tcW w:w="1843" w:type="dxa"/>
            <w:gridSpan w:val="2"/>
            <w:vAlign w:val="center"/>
          </w:tcPr>
          <w:p w14:paraId="0092273E" w14:textId="7668219A" w:rsidR="00CC18EA" w:rsidRPr="00107FDE" w:rsidRDefault="00000000" w:rsidP="00CC18EA">
            <w:pPr>
              <w:spacing w:after="0"/>
              <w:jc w:val="center"/>
              <w:rPr>
                <w:rFonts w:asciiTheme="minorBidi" w:hAnsiTheme="minorBidi"/>
                <w:highlight w:val="yellow"/>
              </w:rPr>
            </w:pPr>
            <w:hyperlink r:id="rId19" w:history="1">
              <w:r w:rsidR="00CC18EA" w:rsidRPr="00107FDE">
                <w:rPr>
                  <w:rStyle w:val="Hyperlink"/>
                  <w:rFonts w:asciiTheme="minorBidi" w:hAnsiTheme="minorBidi"/>
                </w:rPr>
                <w:t>Click Here to Access</w:t>
              </w:r>
            </w:hyperlink>
          </w:p>
        </w:tc>
        <w:tc>
          <w:tcPr>
            <w:tcW w:w="2358" w:type="dxa"/>
            <w:gridSpan w:val="2"/>
            <w:vAlign w:val="center"/>
          </w:tcPr>
          <w:p w14:paraId="01F831B2" w14:textId="3C44145D" w:rsidR="00CC18EA" w:rsidRPr="00107FDE" w:rsidRDefault="00CC18EA" w:rsidP="00CC18EA">
            <w:pPr>
              <w:spacing w:after="0"/>
              <w:jc w:val="center"/>
              <w:rPr>
                <w:rFonts w:asciiTheme="minorBidi" w:hAnsiTheme="minorBidi"/>
              </w:rPr>
            </w:pPr>
          </w:p>
        </w:tc>
      </w:tr>
    </w:tbl>
    <w:p w14:paraId="5196DEBC" w14:textId="77777777" w:rsidR="00291AA4" w:rsidRPr="00107FDE" w:rsidRDefault="00291AA4" w:rsidP="00DF3B24">
      <w:pPr>
        <w:pStyle w:val="paragraph"/>
        <w:spacing w:before="0" w:beforeAutospacing="0" w:after="0" w:afterAutospacing="0"/>
        <w:jc w:val="both"/>
        <w:textAlignment w:val="baseline"/>
        <w:rPr>
          <w:rFonts w:asciiTheme="minorBidi" w:hAnsiTheme="minorBidi"/>
          <w:sz w:val="22"/>
          <w:szCs w:val="22"/>
        </w:rPr>
      </w:pPr>
    </w:p>
    <w:p w14:paraId="23EBA458" w14:textId="77777777" w:rsidR="00291AA4" w:rsidRPr="00107FDE" w:rsidRDefault="00291AA4" w:rsidP="00DF3B24">
      <w:pPr>
        <w:pStyle w:val="paragraph"/>
        <w:spacing w:before="0" w:beforeAutospacing="0" w:after="0" w:afterAutospacing="0"/>
        <w:jc w:val="both"/>
        <w:textAlignment w:val="baseline"/>
        <w:rPr>
          <w:rFonts w:asciiTheme="minorBidi" w:hAnsiTheme="minorBidi"/>
          <w:sz w:val="22"/>
          <w:szCs w:val="22"/>
        </w:rPr>
      </w:pPr>
      <w:r w:rsidRPr="00107FDE">
        <w:rPr>
          <w:rStyle w:val="eop"/>
          <w:rFonts w:asciiTheme="minorBidi" w:hAnsiTheme="minorBidi"/>
          <w:sz w:val="22"/>
          <w:szCs w:val="22"/>
        </w:rPr>
        <w:t> </w:t>
      </w:r>
    </w:p>
    <w:p w14:paraId="587686B9" w14:textId="77777777" w:rsidR="00954B71" w:rsidRPr="00107FDE" w:rsidRDefault="00954B71" w:rsidP="00DF3B24">
      <w:pPr>
        <w:pStyle w:val="paragraph"/>
        <w:spacing w:before="0" w:beforeAutospacing="0" w:after="0" w:afterAutospacing="0"/>
        <w:jc w:val="both"/>
        <w:textAlignment w:val="baseline"/>
        <w:rPr>
          <w:rFonts w:asciiTheme="minorBidi" w:hAnsiTheme="minorBidi"/>
          <w:sz w:val="22"/>
          <w:szCs w:val="22"/>
        </w:rPr>
      </w:pPr>
    </w:p>
    <w:p w14:paraId="6243C214"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0"/>
      </w:tblGrid>
      <w:tr w:rsidR="00195E91" w:rsidRPr="00107FDE" w14:paraId="55BEC2AC" w14:textId="77777777" w:rsidTr="001A6360">
        <w:trPr>
          <w:trHeight w:val="619"/>
        </w:trPr>
        <w:tc>
          <w:tcPr>
            <w:tcW w:w="9628" w:type="dxa"/>
            <w:gridSpan w:val="2"/>
          </w:tcPr>
          <w:p w14:paraId="22C0B3CF" w14:textId="3C7CFAFF" w:rsidR="00195E91" w:rsidRPr="00107FDE" w:rsidRDefault="00195E91" w:rsidP="00195E91">
            <w:pPr>
              <w:pStyle w:val="paragraph"/>
              <w:spacing w:before="0" w:beforeAutospacing="0" w:after="0" w:afterAutospacing="0"/>
              <w:jc w:val="both"/>
              <w:textAlignment w:val="baseline"/>
              <w:rPr>
                <w:rStyle w:val="scxw63843710"/>
                <w:rFonts w:asciiTheme="minorBidi" w:hAnsiTheme="minorBidi"/>
                <w:sz w:val="22"/>
                <w:szCs w:val="22"/>
              </w:rPr>
            </w:pPr>
            <w:r w:rsidRPr="00107FDE">
              <w:rPr>
                <w:rStyle w:val="normaltextrun"/>
                <w:rFonts w:asciiTheme="minorBidi" w:hAnsiTheme="minorBidi"/>
                <w:sz w:val="22"/>
                <w:szCs w:val="22"/>
              </w:rPr>
              <w:t>We confirm that Save the Children may in its consideration of our offer, and subsequently, rely on the statements made herein.</w:t>
            </w:r>
            <w:r w:rsidRPr="00107FDE">
              <w:rPr>
                <w:rStyle w:val="eop"/>
                <w:rFonts w:asciiTheme="minorBidi" w:hAnsiTheme="minorBidi"/>
                <w:sz w:val="22"/>
                <w:szCs w:val="22"/>
              </w:rPr>
              <w:t> </w:t>
            </w:r>
          </w:p>
        </w:tc>
      </w:tr>
      <w:tr w:rsidR="00195E91" w:rsidRPr="00107FDE" w14:paraId="2429AA17" w14:textId="77777777" w:rsidTr="00195E91">
        <w:trPr>
          <w:trHeight w:val="517"/>
        </w:trPr>
        <w:tc>
          <w:tcPr>
            <w:tcW w:w="1838" w:type="dxa"/>
          </w:tcPr>
          <w:p w14:paraId="12734697"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354087B0"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123F1C59" w14:textId="5331B6D9"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Signature:</w:t>
            </w:r>
          </w:p>
        </w:tc>
        <w:tc>
          <w:tcPr>
            <w:tcW w:w="7790" w:type="dxa"/>
          </w:tcPr>
          <w:p w14:paraId="25EE0B56"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396B11D3"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1A2F5056" w14:textId="11565E44"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w:t>
            </w:r>
          </w:p>
        </w:tc>
      </w:tr>
      <w:tr w:rsidR="00195E91" w:rsidRPr="00107FDE" w14:paraId="334F5678" w14:textId="77777777" w:rsidTr="00195E91">
        <w:trPr>
          <w:trHeight w:val="552"/>
        </w:trPr>
        <w:tc>
          <w:tcPr>
            <w:tcW w:w="1838" w:type="dxa"/>
          </w:tcPr>
          <w:p w14:paraId="4ECE9462"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43AA51D9"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6D6F0CB2" w14:textId="54650CD6"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Name:</w:t>
            </w:r>
          </w:p>
        </w:tc>
        <w:tc>
          <w:tcPr>
            <w:tcW w:w="7790" w:type="dxa"/>
          </w:tcPr>
          <w:p w14:paraId="2BB67FE8"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4795A8B0"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5846E86C" w14:textId="695A4854"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w:t>
            </w:r>
          </w:p>
        </w:tc>
      </w:tr>
      <w:tr w:rsidR="00195E91" w:rsidRPr="00107FDE" w14:paraId="72303791" w14:textId="77777777" w:rsidTr="00195E91">
        <w:trPr>
          <w:trHeight w:val="574"/>
        </w:trPr>
        <w:tc>
          <w:tcPr>
            <w:tcW w:w="1838" w:type="dxa"/>
          </w:tcPr>
          <w:p w14:paraId="007E1ABE"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15DED23D"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05B50E44" w14:textId="6392E818"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Title:</w:t>
            </w:r>
          </w:p>
        </w:tc>
        <w:tc>
          <w:tcPr>
            <w:tcW w:w="7790" w:type="dxa"/>
          </w:tcPr>
          <w:p w14:paraId="19A3BA6B"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544C6046"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0DF103EC" w14:textId="6B19B54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w:t>
            </w:r>
          </w:p>
        </w:tc>
      </w:tr>
      <w:tr w:rsidR="00195E91" w:rsidRPr="00107FDE" w14:paraId="01294E19" w14:textId="77777777" w:rsidTr="00195E91">
        <w:trPr>
          <w:trHeight w:val="555"/>
        </w:trPr>
        <w:tc>
          <w:tcPr>
            <w:tcW w:w="1838" w:type="dxa"/>
          </w:tcPr>
          <w:p w14:paraId="57F948BF" w14:textId="77777777" w:rsidR="001A6360" w:rsidRPr="00107FDE" w:rsidRDefault="001A6360" w:rsidP="00195E91">
            <w:pPr>
              <w:pStyle w:val="paragraph"/>
              <w:spacing w:before="0" w:beforeAutospacing="0" w:after="0" w:afterAutospacing="0"/>
              <w:ind w:right="45"/>
              <w:jc w:val="both"/>
              <w:textAlignment w:val="baseline"/>
              <w:rPr>
                <w:rStyle w:val="scxw63843710"/>
                <w:rFonts w:asciiTheme="minorBidi" w:hAnsiTheme="minorBidi"/>
                <w:sz w:val="22"/>
                <w:szCs w:val="22"/>
              </w:rPr>
            </w:pPr>
          </w:p>
          <w:p w14:paraId="3B00A1E6" w14:textId="77777777" w:rsidR="001A6360" w:rsidRPr="00107FDE" w:rsidRDefault="001A6360" w:rsidP="00195E91">
            <w:pPr>
              <w:pStyle w:val="paragraph"/>
              <w:spacing w:before="0" w:beforeAutospacing="0" w:after="0" w:afterAutospacing="0"/>
              <w:ind w:right="45"/>
              <w:jc w:val="both"/>
              <w:textAlignment w:val="baseline"/>
              <w:rPr>
                <w:rStyle w:val="scxw63843710"/>
                <w:rFonts w:asciiTheme="minorBidi" w:hAnsiTheme="minorBidi"/>
                <w:sz w:val="22"/>
                <w:szCs w:val="22"/>
              </w:rPr>
            </w:pPr>
          </w:p>
          <w:p w14:paraId="3ED0B6C7" w14:textId="0609A4B7" w:rsidR="00195E91" w:rsidRPr="00107FDE" w:rsidRDefault="00195E91" w:rsidP="00195E91">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Company:</w:t>
            </w:r>
          </w:p>
        </w:tc>
        <w:tc>
          <w:tcPr>
            <w:tcW w:w="7790" w:type="dxa"/>
          </w:tcPr>
          <w:p w14:paraId="1D706298"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3D4B08FE"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6800C8EE" w14:textId="65CB24AE"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w:t>
            </w:r>
          </w:p>
        </w:tc>
      </w:tr>
      <w:tr w:rsidR="00195E91" w:rsidRPr="00107FDE" w14:paraId="757F980D" w14:textId="77777777" w:rsidTr="00195E91">
        <w:trPr>
          <w:trHeight w:val="549"/>
        </w:trPr>
        <w:tc>
          <w:tcPr>
            <w:tcW w:w="1838" w:type="dxa"/>
          </w:tcPr>
          <w:p w14:paraId="405F9DFB"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1641D2D4"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28A5BD52" w14:textId="51326B0E"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Date:</w:t>
            </w:r>
          </w:p>
        </w:tc>
        <w:tc>
          <w:tcPr>
            <w:tcW w:w="7790" w:type="dxa"/>
          </w:tcPr>
          <w:p w14:paraId="068B4C26"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3C566428" w14:textId="77777777" w:rsidR="001A6360" w:rsidRPr="00107FDE" w:rsidRDefault="001A6360"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795CBB05" w14:textId="0E6B1020"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r w:rsidRPr="00107FDE">
              <w:rPr>
                <w:rStyle w:val="scxw63843710"/>
                <w:rFonts w:asciiTheme="minorBidi" w:hAnsiTheme="minorBidi"/>
                <w:sz w:val="22"/>
                <w:szCs w:val="22"/>
              </w:rPr>
              <w:t>…………………………………………………..</w:t>
            </w:r>
          </w:p>
        </w:tc>
      </w:tr>
    </w:tbl>
    <w:p w14:paraId="450EBDE1"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48C4A03D" w14:textId="77777777" w:rsidR="00195E91" w:rsidRPr="00107FDE" w:rsidRDefault="00195E91" w:rsidP="00DF3B24">
      <w:pPr>
        <w:pStyle w:val="paragraph"/>
        <w:spacing w:before="0" w:beforeAutospacing="0" w:after="0" w:afterAutospacing="0"/>
        <w:ind w:right="45"/>
        <w:jc w:val="both"/>
        <w:textAlignment w:val="baseline"/>
        <w:rPr>
          <w:rStyle w:val="scxw63843710"/>
          <w:rFonts w:asciiTheme="minorBidi" w:hAnsiTheme="minorBidi"/>
          <w:sz w:val="22"/>
          <w:szCs w:val="22"/>
        </w:rPr>
      </w:pPr>
    </w:p>
    <w:p w14:paraId="300B7089" w14:textId="69E8A963" w:rsidR="009D533C" w:rsidRPr="00107FDE" w:rsidRDefault="00291AA4" w:rsidP="001A6360">
      <w:pPr>
        <w:pStyle w:val="paragraph"/>
        <w:spacing w:before="0" w:beforeAutospacing="0" w:after="0" w:afterAutospacing="0"/>
        <w:ind w:right="45"/>
        <w:jc w:val="both"/>
        <w:textAlignment w:val="baseline"/>
        <w:rPr>
          <w:rFonts w:asciiTheme="minorBidi" w:hAnsiTheme="minorBidi"/>
          <w:b/>
          <w:bCs/>
          <w:spacing w:val="-3"/>
        </w:rPr>
      </w:pPr>
      <w:r w:rsidRPr="00107FDE">
        <w:rPr>
          <w:rStyle w:val="scxw63843710"/>
          <w:rFonts w:asciiTheme="minorBidi" w:hAnsiTheme="minorBidi"/>
          <w:sz w:val="22"/>
          <w:szCs w:val="22"/>
        </w:rPr>
        <w:t> </w:t>
      </w:r>
      <w:r w:rsidRPr="00107FDE">
        <w:rPr>
          <w:rStyle w:val="eop"/>
          <w:rFonts w:asciiTheme="minorBidi" w:hAnsiTheme="minorBidi"/>
          <w:sz w:val="22"/>
          <w:szCs w:val="22"/>
        </w:rPr>
        <w:t> </w:t>
      </w:r>
    </w:p>
    <w:p w14:paraId="32469DB0" w14:textId="44A070DD" w:rsidR="00F67576" w:rsidRPr="00107FDE" w:rsidRDefault="00F67576">
      <w:pPr>
        <w:rPr>
          <w:rFonts w:asciiTheme="minorBidi" w:eastAsiaTheme="majorEastAsia" w:hAnsiTheme="minorBidi"/>
          <w:b/>
          <w:sz w:val="32"/>
          <w:szCs w:val="32"/>
        </w:rPr>
      </w:pPr>
      <w:bookmarkStart w:id="12" w:name="_PART_4_-"/>
      <w:bookmarkEnd w:id="12"/>
    </w:p>
    <w:p w14:paraId="697FBEA4" w14:textId="79EDE20B" w:rsidR="00F67576" w:rsidRPr="00107FDE" w:rsidRDefault="00F67576" w:rsidP="00F67576">
      <w:pPr>
        <w:jc w:val="center"/>
        <w:rPr>
          <w:rFonts w:asciiTheme="minorBidi" w:hAnsiTheme="minorBidi"/>
        </w:rPr>
      </w:pPr>
      <w:bookmarkStart w:id="13" w:name="_SCHEDULE_1_–"/>
      <w:bookmarkEnd w:id="13"/>
    </w:p>
    <w:sectPr w:rsidR="00F67576" w:rsidRPr="00107FDE" w:rsidSect="00184C7A">
      <w:headerReference w:type="default" r:id="rId20"/>
      <w:footerReference w:type="default" r:id="rId21"/>
      <w:headerReference w:type="first" r:id="rId22"/>
      <w:footerReference w:type="first" r:id="rId23"/>
      <w:pgSz w:w="11906" w:h="16838"/>
      <w:pgMar w:top="1418" w:right="1134" w:bottom="567"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CAC76" w14:textId="77777777" w:rsidR="00DB62F8" w:rsidRDefault="00DB62F8">
      <w:r>
        <w:separator/>
      </w:r>
    </w:p>
  </w:endnote>
  <w:endnote w:type="continuationSeparator" w:id="0">
    <w:p w14:paraId="0533070E" w14:textId="77777777" w:rsidR="00DB62F8" w:rsidRDefault="00DB62F8">
      <w:r>
        <w:continuationSeparator/>
      </w:r>
    </w:p>
  </w:endnote>
  <w:endnote w:type="continuationNotice" w:id="1">
    <w:p w14:paraId="1B930629" w14:textId="77777777" w:rsidR="00DB62F8" w:rsidRDefault="00DB62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9993559"/>
      <w:docPartObj>
        <w:docPartGallery w:val="Page Numbers (Bottom of Page)"/>
        <w:docPartUnique/>
      </w:docPartObj>
    </w:sdtPr>
    <w:sdtEndPr>
      <w:rPr>
        <w:noProof/>
        <w:sz w:val="16"/>
        <w:szCs w:val="16"/>
      </w:rPr>
    </w:sdtEndPr>
    <w:sdtContent>
      <w:p w14:paraId="2CCF61FA" w14:textId="77777777" w:rsidR="009D5160" w:rsidRDefault="009D5160" w:rsidP="00FC265F">
        <w:pPr>
          <w:pStyle w:val="Footer"/>
          <w:spacing w:after="0"/>
          <w:rPr>
            <w:sz w:val="20"/>
          </w:rPr>
        </w:pPr>
      </w:p>
      <w:p w14:paraId="00944228" w14:textId="49107FEA" w:rsidR="00022457" w:rsidRPr="00420CB6" w:rsidRDefault="00022457" w:rsidP="00022457">
        <w:pPr>
          <w:pStyle w:val="Footer"/>
          <w:spacing w:after="0"/>
          <w:rPr>
            <w:sz w:val="20"/>
          </w:rPr>
        </w:pPr>
        <w:r>
          <w:rPr>
            <w:sz w:val="20"/>
          </w:rPr>
          <w:t>ITT :</w:t>
        </w:r>
        <w:r w:rsidRPr="0030693E">
          <w:rPr>
            <w:sz w:val="20"/>
          </w:rPr>
          <w:t xml:space="preserve"> Construction </w:t>
        </w:r>
        <w:r w:rsidR="00C97A8D">
          <w:rPr>
            <w:sz w:val="20"/>
          </w:rPr>
          <w:t>Major</w:t>
        </w:r>
        <w:r w:rsidRPr="0030693E">
          <w:rPr>
            <w:sz w:val="20"/>
          </w:rPr>
          <w:t xml:space="preserve"> Works</w:t>
        </w:r>
      </w:p>
      <w:p w14:paraId="1AC374D5" w14:textId="3EAF0D16" w:rsidR="009D5160" w:rsidRPr="005A3936" w:rsidRDefault="009D5160" w:rsidP="00132DCE">
        <w:pPr>
          <w:pStyle w:val="Footer"/>
          <w:spacing w:after="0"/>
          <w:jc w:val="right"/>
          <w:rPr>
            <w:sz w:val="16"/>
            <w:szCs w:val="16"/>
          </w:rPr>
        </w:pPr>
        <w:r w:rsidRPr="005A3936">
          <w:rPr>
            <w:sz w:val="16"/>
            <w:szCs w:val="16"/>
          </w:rPr>
          <w:fldChar w:fldCharType="begin"/>
        </w:r>
        <w:r w:rsidRPr="005A3936">
          <w:rPr>
            <w:sz w:val="16"/>
            <w:szCs w:val="16"/>
          </w:rPr>
          <w:instrText xml:space="preserve"> PAGE   \* MERGEFORMAT </w:instrText>
        </w:r>
        <w:r w:rsidRPr="005A3936">
          <w:rPr>
            <w:sz w:val="16"/>
            <w:szCs w:val="16"/>
          </w:rPr>
          <w:fldChar w:fldCharType="separate"/>
        </w:r>
        <w:r>
          <w:rPr>
            <w:noProof/>
            <w:sz w:val="16"/>
            <w:szCs w:val="16"/>
          </w:rPr>
          <w:t>17</w:t>
        </w:r>
        <w:r w:rsidRPr="005A3936">
          <w:rPr>
            <w:noProof/>
            <w:sz w:val="16"/>
            <w:szCs w:val="16"/>
          </w:rPr>
          <w:fldChar w:fldCharType="end"/>
        </w:r>
      </w:p>
    </w:sdtContent>
  </w:sdt>
  <w:p w14:paraId="5765BECF" w14:textId="77777777" w:rsidR="009D5160" w:rsidRPr="00575C69" w:rsidRDefault="009D5160"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9D5160" w:rsidRPr="005B7AF3" w14:paraId="21896C19" w14:textId="77777777" w:rsidTr="00DE6A0C">
      <w:trPr>
        <w:cantSplit/>
        <w:trHeight w:val="904"/>
      </w:trPr>
      <w:tc>
        <w:tcPr>
          <w:tcW w:w="1857" w:type="dxa"/>
        </w:tcPr>
        <w:p w14:paraId="56C3F282" w14:textId="77777777" w:rsidR="009D5160" w:rsidRPr="00575C69" w:rsidRDefault="009D5160" w:rsidP="00B17A8D">
          <w:pPr>
            <w:spacing w:after="0" w:line="240" w:lineRule="auto"/>
            <w:rPr>
              <w:i/>
              <w:smallCaps/>
              <w:sz w:val="16"/>
              <w:szCs w:val="16"/>
            </w:rPr>
          </w:pPr>
        </w:p>
      </w:tc>
      <w:tc>
        <w:tcPr>
          <w:tcW w:w="2463" w:type="dxa"/>
        </w:tcPr>
        <w:p w14:paraId="363B5A91" w14:textId="77777777" w:rsidR="009D5160" w:rsidRPr="002928FA" w:rsidRDefault="009D5160" w:rsidP="00B17A8D">
          <w:pPr>
            <w:spacing w:after="0" w:line="160" w:lineRule="atLeast"/>
            <w:rPr>
              <w:b/>
              <w:color w:val="FF0000"/>
              <w:sz w:val="16"/>
              <w:szCs w:val="16"/>
            </w:rPr>
          </w:pPr>
        </w:p>
      </w:tc>
      <w:tc>
        <w:tcPr>
          <w:tcW w:w="4860" w:type="dxa"/>
        </w:tcPr>
        <w:p w14:paraId="1E0E3163" w14:textId="77777777" w:rsidR="009D5160" w:rsidRPr="005B7AF3" w:rsidRDefault="009D5160" w:rsidP="00B17A8D">
          <w:pPr>
            <w:pStyle w:val="BodyText"/>
            <w:spacing w:after="0" w:line="240" w:lineRule="auto"/>
            <w:rPr>
              <w:smallCaps/>
              <w:sz w:val="11"/>
              <w:szCs w:val="11"/>
            </w:rPr>
          </w:pPr>
        </w:p>
      </w:tc>
    </w:tr>
  </w:tbl>
  <w:p w14:paraId="3004B959" w14:textId="77777777" w:rsidR="009D5160" w:rsidRDefault="009D5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EC313" w14:textId="77777777" w:rsidR="00DB62F8" w:rsidRDefault="00DB62F8">
      <w:r>
        <w:separator/>
      </w:r>
    </w:p>
  </w:footnote>
  <w:footnote w:type="continuationSeparator" w:id="0">
    <w:p w14:paraId="5257A8EE" w14:textId="77777777" w:rsidR="00DB62F8" w:rsidRDefault="00DB62F8">
      <w:r>
        <w:continuationSeparator/>
      </w:r>
    </w:p>
  </w:footnote>
  <w:footnote w:type="continuationNotice" w:id="1">
    <w:p w14:paraId="65CC3066" w14:textId="77777777" w:rsidR="00DB62F8" w:rsidRDefault="00DB62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697" w14:textId="77777777" w:rsidR="009D5160" w:rsidRPr="00BA615D" w:rsidRDefault="009D5160" w:rsidP="008C790F">
    <w:pPr>
      <w:pStyle w:val="Header"/>
      <w:jc w:val="center"/>
      <w:rPr>
        <w:sz w:val="16"/>
        <w:szCs w:val="16"/>
      </w:rPr>
    </w:pPr>
    <w:r>
      <w:rPr>
        <w:noProof/>
      </w:rPr>
      <w:drawing>
        <wp:anchor distT="0" distB="0" distL="114300" distR="114300" simplePos="0" relativeHeight="251658752" behindDoc="1" locked="1" layoutInCell="1" allowOverlap="1" wp14:anchorId="5D6E7997" wp14:editId="723B7F94">
          <wp:simplePos x="0" y="0"/>
          <wp:positionH relativeFrom="page">
            <wp:posOffset>4810125</wp:posOffset>
          </wp:positionH>
          <wp:positionV relativeFrom="page">
            <wp:posOffset>352425</wp:posOffset>
          </wp:positionV>
          <wp:extent cx="2360295" cy="447675"/>
          <wp:effectExtent l="0" t="0" r="190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60295" cy="4476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0E3B9" w14:textId="77777777" w:rsidR="009D5160" w:rsidRDefault="009D5160"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98293DA"/>
    <w:lvl w:ilvl="0">
      <w:start w:val="1"/>
      <w:numFmt w:val="decimal"/>
      <w:lvlText w:val="%1."/>
      <w:lvlJc w:val="left"/>
      <w:pPr>
        <w:tabs>
          <w:tab w:val="num" w:pos="360"/>
        </w:tabs>
        <w:ind w:left="360" w:hanging="360"/>
      </w:pPr>
    </w:lvl>
  </w:abstractNum>
  <w:abstractNum w:abstractNumId="1"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100954E9"/>
    <w:multiLevelType w:val="hybridMultilevel"/>
    <w:tmpl w:val="72E42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C652E"/>
    <w:multiLevelType w:val="hybridMultilevel"/>
    <w:tmpl w:val="AE74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7D5D6E"/>
    <w:multiLevelType w:val="hybridMultilevel"/>
    <w:tmpl w:val="0E448A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3C253E"/>
    <w:multiLevelType w:val="hybridMultilevel"/>
    <w:tmpl w:val="90D852B2"/>
    <w:lvl w:ilvl="0" w:tplc="4DA05768">
      <w:start w:val="1"/>
      <w:numFmt w:val="bullet"/>
      <w:lvlText w:val="-"/>
      <w:lvlJc w:val="left"/>
      <w:pPr>
        <w:ind w:left="504" w:hanging="360"/>
      </w:pPr>
      <w:rPr>
        <w:rFonts w:ascii="Calibri" w:eastAsiaTheme="minorHAnsi" w:hAnsi="Calibri" w:cs="Calibri"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6" w15:restartNumberingAfterBreak="0">
    <w:nsid w:val="20587E8F"/>
    <w:multiLevelType w:val="hybridMultilevel"/>
    <w:tmpl w:val="09A0A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BB60C8"/>
    <w:multiLevelType w:val="hybridMultilevel"/>
    <w:tmpl w:val="7A3276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91624F"/>
    <w:multiLevelType w:val="hybridMultilevel"/>
    <w:tmpl w:val="673E15E2"/>
    <w:lvl w:ilvl="0" w:tplc="5E3ED492">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DF6FC1"/>
    <w:multiLevelType w:val="hybridMultilevel"/>
    <w:tmpl w:val="FC7A9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D11C9"/>
    <w:multiLevelType w:val="hybridMultilevel"/>
    <w:tmpl w:val="9918A94A"/>
    <w:lvl w:ilvl="0" w:tplc="0809000F">
      <w:start w:val="1"/>
      <w:numFmt w:val="decimal"/>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11" w15:restartNumberingAfterBreak="0">
    <w:nsid w:val="3326007B"/>
    <w:multiLevelType w:val="hybridMultilevel"/>
    <w:tmpl w:val="1E40E1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D5356C"/>
    <w:multiLevelType w:val="multilevel"/>
    <w:tmpl w:val="19C044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603475"/>
    <w:multiLevelType w:val="hybridMultilevel"/>
    <w:tmpl w:val="46B289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51203C"/>
    <w:multiLevelType w:val="hybridMultilevel"/>
    <w:tmpl w:val="ABAEA8A8"/>
    <w:lvl w:ilvl="0" w:tplc="0CF42866">
      <w:start w:val="1"/>
      <w:numFmt w:val="bullet"/>
      <w:lvlText w:val=""/>
      <w:lvlJc w:val="left"/>
      <w:pPr>
        <w:ind w:left="720" w:hanging="360"/>
      </w:pPr>
      <w:rPr>
        <w:rFonts w:ascii="Wingdings" w:hAnsi="Wingding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874417"/>
    <w:multiLevelType w:val="hybridMultilevel"/>
    <w:tmpl w:val="E2E28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914807"/>
    <w:multiLevelType w:val="hybridMultilevel"/>
    <w:tmpl w:val="90E6704E"/>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A8169E5"/>
    <w:multiLevelType w:val="hybridMultilevel"/>
    <w:tmpl w:val="624E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E213A"/>
    <w:multiLevelType w:val="hybridMultilevel"/>
    <w:tmpl w:val="DDCC61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A90023"/>
    <w:multiLevelType w:val="hybridMultilevel"/>
    <w:tmpl w:val="BD66919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F803371"/>
    <w:multiLevelType w:val="hybridMultilevel"/>
    <w:tmpl w:val="BDAAB33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05E6E20"/>
    <w:multiLevelType w:val="hybridMultilevel"/>
    <w:tmpl w:val="B9DE054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4A5025"/>
    <w:multiLevelType w:val="hybridMultilevel"/>
    <w:tmpl w:val="8B7EEFFC"/>
    <w:lvl w:ilvl="0" w:tplc="083C418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3A542A"/>
    <w:multiLevelType w:val="hybridMultilevel"/>
    <w:tmpl w:val="CD189EEE"/>
    <w:lvl w:ilvl="0" w:tplc="20A835CA">
      <w:start w:val="20"/>
      <w:numFmt w:val="bullet"/>
      <w:lvlText w:val="-"/>
      <w:lvlJc w:val="left"/>
      <w:pPr>
        <w:ind w:left="1100" w:hanging="360"/>
      </w:pPr>
      <w:rPr>
        <w:rFonts w:ascii="Lato" w:eastAsiaTheme="minorHAnsi" w:hAnsi="Lato" w:cstheme="minorBidi"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4" w15:restartNumberingAfterBreak="0">
    <w:nsid w:val="5BF91C3C"/>
    <w:multiLevelType w:val="hybridMultilevel"/>
    <w:tmpl w:val="D690D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6" w15:restartNumberingAfterBreak="0">
    <w:nsid w:val="5EBD3506"/>
    <w:multiLevelType w:val="hybridMultilevel"/>
    <w:tmpl w:val="CAEC3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C40714"/>
    <w:multiLevelType w:val="hybridMultilevel"/>
    <w:tmpl w:val="AAECBAD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D300F1"/>
    <w:multiLevelType w:val="hybridMultilevel"/>
    <w:tmpl w:val="8854906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64B6D33"/>
    <w:multiLevelType w:val="hybridMultilevel"/>
    <w:tmpl w:val="F76EE3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E6174C"/>
    <w:multiLevelType w:val="hybridMultilevel"/>
    <w:tmpl w:val="A85203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7A537A1"/>
    <w:multiLevelType w:val="hybridMultilevel"/>
    <w:tmpl w:val="B7D4C3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CB1339"/>
    <w:multiLevelType w:val="hybridMultilevel"/>
    <w:tmpl w:val="624C8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CB154BC"/>
    <w:multiLevelType w:val="hybridMultilevel"/>
    <w:tmpl w:val="DD50D58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CDC5F43"/>
    <w:multiLevelType w:val="hybridMultilevel"/>
    <w:tmpl w:val="A29C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FF2124"/>
    <w:multiLevelType w:val="hybridMultilevel"/>
    <w:tmpl w:val="D7324A74"/>
    <w:lvl w:ilvl="0" w:tplc="0C9E487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671987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6574728">
    <w:abstractNumId w:val="14"/>
  </w:num>
  <w:num w:numId="3" w16cid:durableId="1379209173">
    <w:abstractNumId w:val="21"/>
  </w:num>
  <w:num w:numId="4" w16cid:durableId="2001154633">
    <w:abstractNumId w:val="27"/>
  </w:num>
  <w:num w:numId="5" w16cid:durableId="904532901">
    <w:abstractNumId w:val="5"/>
  </w:num>
  <w:num w:numId="6" w16cid:durableId="1059861177">
    <w:abstractNumId w:val="32"/>
  </w:num>
  <w:num w:numId="7" w16cid:durableId="1632057847">
    <w:abstractNumId w:val="28"/>
  </w:num>
  <w:num w:numId="8" w16cid:durableId="2053260847">
    <w:abstractNumId w:val="10"/>
  </w:num>
  <w:num w:numId="9" w16cid:durableId="1340043958">
    <w:abstractNumId w:val="26"/>
  </w:num>
  <w:num w:numId="10" w16cid:durableId="1679035789">
    <w:abstractNumId w:val="25"/>
  </w:num>
  <w:num w:numId="11" w16cid:durableId="321857792">
    <w:abstractNumId w:val="8"/>
  </w:num>
  <w:num w:numId="12" w16cid:durableId="511842975">
    <w:abstractNumId w:val="19"/>
  </w:num>
  <w:num w:numId="13" w16cid:durableId="1930263283">
    <w:abstractNumId w:val="33"/>
  </w:num>
  <w:num w:numId="14" w16cid:durableId="1968658319">
    <w:abstractNumId w:val="7"/>
  </w:num>
  <w:num w:numId="15" w16cid:durableId="86730383">
    <w:abstractNumId w:val="20"/>
  </w:num>
  <w:num w:numId="16" w16cid:durableId="901717008">
    <w:abstractNumId w:val="30"/>
  </w:num>
  <w:num w:numId="17" w16cid:durableId="282158073">
    <w:abstractNumId w:val="11"/>
  </w:num>
  <w:num w:numId="18" w16cid:durableId="1767457206">
    <w:abstractNumId w:val="3"/>
  </w:num>
  <w:num w:numId="19" w16cid:durableId="1099179451">
    <w:abstractNumId w:val="29"/>
  </w:num>
  <w:num w:numId="20" w16cid:durableId="1844709891">
    <w:abstractNumId w:val="31"/>
  </w:num>
  <w:num w:numId="21" w16cid:durableId="817258888">
    <w:abstractNumId w:val="4"/>
  </w:num>
  <w:num w:numId="22" w16cid:durableId="405762932">
    <w:abstractNumId w:val="15"/>
  </w:num>
  <w:num w:numId="23" w16cid:durableId="820998137">
    <w:abstractNumId w:val="13"/>
  </w:num>
  <w:num w:numId="24" w16cid:durableId="1019546686">
    <w:abstractNumId w:val="9"/>
  </w:num>
  <w:num w:numId="25" w16cid:durableId="1679884590">
    <w:abstractNumId w:val="24"/>
  </w:num>
  <w:num w:numId="26" w16cid:durableId="754396142">
    <w:abstractNumId w:val="6"/>
  </w:num>
  <w:num w:numId="27" w16cid:durableId="166679837">
    <w:abstractNumId w:val="2"/>
  </w:num>
  <w:num w:numId="28" w16cid:durableId="560403102">
    <w:abstractNumId w:val="16"/>
  </w:num>
  <w:num w:numId="29" w16cid:durableId="912399341">
    <w:abstractNumId w:val="23"/>
  </w:num>
  <w:num w:numId="30" w16cid:durableId="236011977">
    <w:abstractNumId w:val="34"/>
  </w:num>
  <w:num w:numId="31" w16cid:durableId="1658070420">
    <w:abstractNumId w:val="17"/>
  </w:num>
  <w:num w:numId="32" w16cid:durableId="945650963">
    <w:abstractNumId w:val="35"/>
  </w:num>
  <w:num w:numId="33" w16cid:durableId="585916813">
    <w:abstractNumId w:val="22"/>
  </w:num>
  <w:num w:numId="34" w16cid:durableId="233318120">
    <w:abstractNumId w:val="0"/>
  </w:num>
  <w:num w:numId="35" w16cid:durableId="880940358">
    <w:abstractNumId w:val="12"/>
  </w:num>
  <w:num w:numId="36" w16cid:durableId="725639105">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lmer, Liz">
    <w15:presenceInfo w15:providerId="AD" w15:userId="S-1-12-1-4079034599-1084177439-2161789343-4231029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46CC"/>
    <w:rsid w:val="00004705"/>
    <w:rsid w:val="00005C34"/>
    <w:rsid w:val="00005D82"/>
    <w:rsid w:val="00006A57"/>
    <w:rsid w:val="000071BE"/>
    <w:rsid w:val="00007A93"/>
    <w:rsid w:val="00010BF1"/>
    <w:rsid w:val="0001137D"/>
    <w:rsid w:val="00013E9F"/>
    <w:rsid w:val="00015ABC"/>
    <w:rsid w:val="000208B6"/>
    <w:rsid w:val="00021259"/>
    <w:rsid w:val="00022457"/>
    <w:rsid w:val="00022E20"/>
    <w:rsid w:val="00024132"/>
    <w:rsid w:val="000263B5"/>
    <w:rsid w:val="00027513"/>
    <w:rsid w:val="00030E88"/>
    <w:rsid w:val="0004423A"/>
    <w:rsid w:val="00045937"/>
    <w:rsid w:val="00046128"/>
    <w:rsid w:val="00047BA5"/>
    <w:rsid w:val="00050A27"/>
    <w:rsid w:val="000518DA"/>
    <w:rsid w:val="00053C9F"/>
    <w:rsid w:val="00054366"/>
    <w:rsid w:val="0005745B"/>
    <w:rsid w:val="00057E9C"/>
    <w:rsid w:val="00057F7E"/>
    <w:rsid w:val="000610F3"/>
    <w:rsid w:val="0006584B"/>
    <w:rsid w:val="000662DB"/>
    <w:rsid w:val="0006669B"/>
    <w:rsid w:val="00067425"/>
    <w:rsid w:val="0007068F"/>
    <w:rsid w:val="00071C80"/>
    <w:rsid w:val="00072392"/>
    <w:rsid w:val="00072D59"/>
    <w:rsid w:val="000759EE"/>
    <w:rsid w:val="00076ACA"/>
    <w:rsid w:val="00077068"/>
    <w:rsid w:val="00077846"/>
    <w:rsid w:val="0008088B"/>
    <w:rsid w:val="00081843"/>
    <w:rsid w:val="00081A69"/>
    <w:rsid w:val="00082CFE"/>
    <w:rsid w:val="00083342"/>
    <w:rsid w:val="000835B9"/>
    <w:rsid w:val="00084C92"/>
    <w:rsid w:val="000850C8"/>
    <w:rsid w:val="00086A36"/>
    <w:rsid w:val="00092309"/>
    <w:rsid w:val="00096978"/>
    <w:rsid w:val="00096C96"/>
    <w:rsid w:val="000A2FA7"/>
    <w:rsid w:val="000A33F4"/>
    <w:rsid w:val="000A3401"/>
    <w:rsid w:val="000A7E6F"/>
    <w:rsid w:val="000B596F"/>
    <w:rsid w:val="000B5D67"/>
    <w:rsid w:val="000B7552"/>
    <w:rsid w:val="000C01A5"/>
    <w:rsid w:val="000C0A68"/>
    <w:rsid w:val="000C0DBB"/>
    <w:rsid w:val="000C1AF2"/>
    <w:rsid w:val="000C2DE7"/>
    <w:rsid w:val="000C4224"/>
    <w:rsid w:val="000C52C1"/>
    <w:rsid w:val="000D3B55"/>
    <w:rsid w:val="000D48BA"/>
    <w:rsid w:val="000D5358"/>
    <w:rsid w:val="000E18CA"/>
    <w:rsid w:val="000E3521"/>
    <w:rsid w:val="000E3F37"/>
    <w:rsid w:val="000E4B93"/>
    <w:rsid w:val="000E5CC0"/>
    <w:rsid w:val="000E6878"/>
    <w:rsid w:val="000E77D5"/>
    <w:rsid w:val="000F3297"/>
    <w:rsid w:val="00101060"/>
    <w:rsid w:val="0010125C"/>
    <w:rsid w:val="001023C1"/>
    <w:rsid w:val="001031BC"/>
    <w:rsid w:val="00103C01"/>
    <w:rsid w:val="001046FA"/>
    <w:rsid w:val="00104E4D"/>
    <w:rsid w:val="00105244"/>
    <w:rsid w:val="00105CB7"/>
    <w:rsid w:val="00107FDE"/>
    <w:rsid w:val="001114C0"/>
    <w:rsid w:val="001124F8"/>
    <w:rsid w:val="001127E1"/>
    <w:rsid w:val="00113DB2"/>
    <w:rsid w:val="001148F8"/>
    <w:rsid w:val="0011552C"/>
    <w:rsid w:val="00120361"/>
    <w:rsid w:val="001216F8"/>
    <w:rsid w:val="001217D6"/>
    <w:rsid w:val="00121A65"/>
    <w:rsid w:val="001220FB"/>
    <w:rsid w:val="00122D66"/>
    <w:rsid w:val="001271E1"/>
    <w:rsid w:val="00130BAB"/>
    <w:rsid w:val="00130F2C"/>
    <w:rsid w:val="00131E1B"/>
    <w:rsid w:val="00132DCE"/>
    <w:rsid w:val="0013367C"/>
    <w:rsid w:val="00133840"/>
    <w:rsid w:val="00133C12"/>
    <w:rsid w:val="00136EBB"/>
    <w:rsid w:val="00140DF4"/>
    <w:rsid w:val="001411AF"/>
    <w:rsid w:val="001420BD"/>
    <w:rsid w:val="00144617"/>
    <w:rsid w:val="00144A66"/>
    <w:rsid w:val="00144EB3"/>
    <w:rsid w:val="0015052A"/>
    <w:rsid w:val="00153BFB"/>
    <w:rsid w:val="00155553"/>
    <w:rsid w:val="00156122"/>
    <w:rsid w:val="00156D85"/>
    <w:rsid w:val="00157380"/>
    <w:rsid w:val="00160C08"/>
    <w:rsid w:val="00161E2F"/>
    <w:rsid w:val="00163C59"/>
    <w:rsid w:val="001654B4"/>
    <w:rsid w:val="0016604E"/>
    <w:rsid w:val="001731F5"/>
    <w:rsid w:val="00173A0E"/>
    <w:rsid w:val="00174002"/>
    <w:rsid w:val="00174FA3"/>
    <w:rsid w:val="00175D61"/>
    <w:rsid w:val="00175E71"/>
    <w:rsid w:val="0018070C"/>
    <w:rsid w:val="00180B3B"/>
    <w:rsid w:val="001811F5"/>
    <w:rsid w:val="00181E98"/>
    <w:rsid w:val="001825D1"/>
    <w:rsid w:val="0018307A"/>
    <w:rsid w:val="00184C7A"/>
    <w:rsid w:val="00184DEC"/>
    <w:rsid w:val="00185B6D"/>
    <w:rsid w:val="00185EA3"/>
    <w:rsid w:val="001869B3"/>
    <w:rsid w:val="00191D74"/>
    <w:rsid w:val="00193B55"/>
    <w:rsid w:val="00194223"/>
    <w:rsid w:val="001955D2"/>
    <w:rsid w:val="00195D2F"/>
    <w:rsid w:val="00195E91"/>
    <w:rsid w:val="0019622F"/>
    <w:rsid w:val="00197E21"/>
    <w:rsid w:val="001A0289"/>
    <w:rsid w:val="001A14B8"/>
    <w:rsid w:val="001A33BF"/>
    <w:rsid w:val="001A3F36"/>
    <w:rsid w:val="001A400E"/>
    <w:rsid w:val="001A4097"/>
    <w:rsid w:val="001A556F"/>
    <w:rsid w:val="001A5954"/>
    <w:rsid w:val="001A6360"/>
    <w:rsid w:val="001A6F7F"/>
    <w:rsid w:val="001A714C"/>
    <w:rsid w:val="001A744A"/>
    <w:rsid w:val="001A76CD"/>
    <w:rsid w:val="001A7A32"/>
    <w:rsid w:val="001B0E79"/>
    <w:rsid w:val="001B0F6A"/>
    <w:rsid w:val="001C0CD8"/>
    <w:rsid w:val="001C165E"/>
    <w:rsid w:val="001C1FDC"/>
    <w:rsid w:val="001C508E"/>
    <w:rsid w:val="001C5269"/>
    <w:rsid w:val="001D0117"/>
    <w:rsid w:val="001D0D7B"/>
    <w:rsid w:val="001D14ED"/>
    <w:rsid w:val="001D1A78"/>
    <w:rsid w:val="001D42F6"/>
    <w:rsid w:val="001D73A4"/>
    <w:rsid w:val="001D772D"/>
    <w:rsid w:val="001E1E01"/>
    <w:rsid w:val="001E25A5"/>
    <w:rsid w:val="001E6E68"/>
    <w:rsid w:val="001F1E71"/>
    <w:rsid w:val="001F6C5E"/>
    <w:rsid w:val="001F70B0"/>
    <w:rsid w:val="002001FA"/>
    <w:rsid w:val="0020043A"/>
    <w:rsid w:val="00200D50"/>
    <w:rsid w:val="00200DF7"/>
    <w:rsid w:val="002022B3"/>
    <w:rsid w:val="002024AE"/>
    <w:rsid w:val="00205258"/>
    <w:rsid w:val="00205AAF"/>
    <w:rsid w:val="0021044B"/>
    <w:rsid w:val="00211458"/>
    <w:rsid w:val="002119DB"/>
    <w:rsid w:val="0021253B"/>
    <w:rsid w:val="00212963"/>
    <w:rsid w:val="00213502"/>
    <w:rsid w:val="00213C59"/>
    <w:rsid w:val="00214863"/>
    <w:rsid w:val="002166F4"/>
    <w:rsid w:val="002169EA"/>
    <w:rsid w:val="0021730D"/>
    <w:rsid w:val="00221DD4"/>
    <w:rsid w:val="0022484A"/>
    <w:rsid w:val="00225062"/>
    <w:rsid w:val="00232F23"/>
    <w:rsid w:val="00233625"/>
    <w:rsid w:val="00235776"/>
    <w:rsid w:val="0024128A"/>
    <w:rsid w:val="00242ABA"/>
    <w:rsid w:val="00246A0E"/>
    <w:rsid w:val="00250F39"/>
    <w:rsid w:val="002524E7"/>
    <w:rsid w:val="00253412"/>
    <w:rsid w:val="002555E4"/>
    <w:rsid w:val="00255F81"/>
    <w:rsid w:val="00257234"/>
    <w:rsid w:val="00261017"/>
    <w:rsid w:val="00261805"/>
    <w:rsid w:val="00262D66"/>
    <w:rsid w:val="00262D8B"/>
    <w:rsid w:val="00266A68"/>
    <w:rsid w:val="00267102"/>
    <w:rsid w:val="00267692"/>
    <w:rsid w:val="00272270"/>
    <w:rsid w:val="002726AB"/>
    <w:rsid w:val="00272FCD"/>
    <w:rsid w:val="00275A2E"/>
    <w:rsid w:val="00276B18"/>
    <w:rsid w:val="00276FD9"/>
    <w:rsid w:val="0027761D"/>
    <w:rsid w:val="00277711"/>
    <w:rsid w:val="00280BA2"/>
    <w:rsid w:val="00281784"/>
    <w:rsid w:val="002825F8"/>
    <w:rsid w:val="002826FA"/>
    <w:rsid w:val="00291AA4"/>
    <w:rsid w:val="002931E5"/>
    <w:rsid w:val="0029360F"/>
    <w:rsid w:val="002A2F62"/>
    <w:rsid w:val="002A4DED"/>
    <w:rsid w:val="002A56C7"/>
    <w:rsid w:val="002A5974"/>
    <w:rsid w:val="002A7AE4"/>
    <w:rsid w:val="002B17EC"/>
    <w:rsid w:val="002B554C"/>
    <w:rsid w:val="002B5A52"/>
    <w:rsid w:val="002C0DFB"/>
    <w:rsid w:val="002C5496"/>
    <w:rsid w:val="002C5B20"/>
    <w:rsid w:val="002D4D23"/>
    <w:rsid w:val="002D6398"/>
    <w:rsid w:val="002E0315"/>
    <w:rsid w:val="002E20A5"/>
    <w:rsid w:val="002E229C"/>
    <w:rsid w:val="002E52D8"/>
    <w:rsid w:val="002E6366"/>
    <w:rsid w:val="002E66E6"/>
    <w:rsid w:val="002E6F7D"/>
    <w:rsid w:val="002F21A5"/>
    <w:rsid w:val="002F28E9"/>
    <w:rsid w:val="002F3187"/>
    <w:rsid w:val="002F45A9"/>
    <w:rsid w:val="002F4680"/>
    <w:rsid w:val="002F5D37"/>
    <w:rsid w:val="002F6FE4"/>
    <w:rsid w:val="00300665"/>
    <w:rsid w:val="00300E9B"/>
    <w:rsid w:val="00301A30"/>
    <w:rsid w:val="00302FE1"/>
    <w:rsid w:val="00303E58"/>
    <w:rsid w:val="00303EE9"/>
    <w:rsid w:val="003054C9"/>
    <w:rsid w:val="00306CC9"/>
    <w:rsid w:val="003070E5"/>
    <w:rsid w:val="00307228"/>
    <w:rsid w:val="0030738B"/>
    <w:rsid w:val="003075F7"/>
    <w:rsid w:val="0031587C"/>
    <w:rsid w:val="0031602A"/>
    <w:rsid w:val="00316B9A"/>
    <w:rsid w:val="00317DA4"/>
    <w:rsid w:val="00320485"/>
    <w:rsid w:val="00320BB0"/>
    <w:rsid w:val="00321030"/>
    <w:rsid w:val="0032120B"/>
    <w:rsid w:val="00321F33"/>
    <w:rsid w:val="00325607"/>
    <w:rsid w:val="0032682B"/>
    <w:rsid w:val="00326B6B"/>
    <w:rsid w:val="00327751"/>
    <w:rsid w:val="003307EC"/>
    <w:rsid w:val="00332B41"/>
    <w:rsid w:val="003354CC"/>
    <w:rsid w:val="00337FC9"/>
    <w:rsid w:val="00341FB1"/>
    <w:rsid w:val="00344B95"/>
    <w:rsid w:val="003455F7"/>
    <w:rsid w:val="00347708"/>
    <w:rsid w:val="00347F5D"/>
    <w:rsid w:val="00350431"/>
    <w:rsid w:val="0035223F"/>
    <w:rsid w:val="00352B45"/>
    <w:rsid w:val="00354740"/>
    <w:rsid w:val="00354B8D"/>
    <w:rsid w:val="00354D3F"/>
    <w:rsid w:val="00355E4C"/>
    <w:rsid w:val="0035645B"/>
    <w:rsid w:val="00356760"/>
    <w:rsid w:val="00357C23"/>
    <w:rsid w:val="003614D6"/>
    <w:rsid w:val="003634E0"/>
    <w:rsid w:val="0036353C"/>
    <w:rsid w:val="00365B3F"/>
    <w:rsid w:val="00367A5C"/>
    <w:rsid w:val="00370A49"/>
    <w:rsid w:val="00370B1C"/>
    <w:rsid w:val="00371017"/>
    <w:rsid w:val="00371927"/>
    <w:rsid w:val="00374826"/>
    <w:rsid w:val="0037521E"/>
    <w:rsid w:val="003808DF"/>
    <w:rsid w:val="00381319"/>
    <w:rsid w:val="00381342"/>
    <w:rsid w:val="00383853"/>
    <w:rsid w:val="00384B3A"/>
    <w:rsid w:val="003850BE"/>
    <w:rsid w:val="00385E61"/>
    <w:rsid w:val="003862B9"/>
    <w:rsid w:val="00387382"/>
    <w:rsid w:val="003900C2"/>
    <w:rsid w:val="00392A83"/>
    <w:rsid w:val="00396579"/>
    <w:rsid w:val="00396621"/>
    <w:rsid w:val="00397405"/>
    <w:rsid w:val="003977B0"/>
    <w:rsid w:val="00397EC4"/>
    <w:rsid w:val="003A3472"/>
    <w:rsid w:val="003A485E"/>
    <w:rsid w:val="003A590D"/>
    <w:rsid w:val="003A6A95"/>
    <w:rsid w:val="003A6E3D"/>
    <w:rsid w:val="003A7281"/>
    <w:rsid w:val="003A7EC6"/>
    <w:rsid w:val="003B2854"/>
    <w:rsid w:val="003B3EAC"/>
    <w:rsid w:val="003B4074"/>
    <w:rsid w:val="003B4C90"/>
    <w:rsid w:val="003B67BD"/>
    <w:rsid w:val="003C0118"/>
    <w:rsid w:val="003C03DA"/>
    <w:rsid w:val="003C2099"/>
    <w:rsid w:val="003C256A"/>
    <w:rsid w:val="003C31AC"/>
    <w:rsid w:val="003C7309"/>
    <w:rsid w:val="003C7475"/>
    <w:rsid w:val="003C78AA"/>
    <w:rsid w:val="003D01D0"/>
    <w:rsid w:val="003D0E04"/>
    <w:rsid w:val="003D5ECA"/>
    <w:rsid w:val="003D6E98"/>
    <w:rsid w:val="003E0D4B"/>
    <w:rsid w:val="003E1060"/>
    <w:rsid w:val="003E3794"/>
    <w:rsid w:val="003E440B"/>
    <w:rsid w:val="003E49C8"/>
    <w:rsid w:val="003E4E9F"/>
    <w:rsid w:val="003E51C2"/>
    <w:rsid w:val="003E7B14"/>
    <w:rsid w:val="003F5099"/>
    <w:rsid w:val="003F61C7"/>
    <w:rsid w:val="003F7DB9"/>
    <w:rsid w:val="00401139"/>
    <w:rsid w:val="00401489"/>
    <w:rsid w:val="00401EAA"/>
    <w:rsid w:val="00402C43"/>
    <w:rsid w:val="00403618"/>
    <w:rsid w:val="004062DB"/>
    <w:rsid w:val="00413385"/>
    <w:rsid w:val="00417B7D"/>
    <w:rsid w:val="00420CB6"/>
    <w:rsid w:val="00420E57"/>
    <w:rsid w:val="00424167"/>
    <w:rsid w:val="00424518"/>
    <w:rsid w:val="00424980"/>
    <w:rsid w:val="00425553"/>
    <w:rsid w:val="0042726A"/>
    <w:rsid w:val="004305C8"/>
    <w:rsid w:val="00430976"/>
    <w:rsid w:val="0043186F"/>
    <w:rsid w:val="00431EE4"/>
    <w:rsid w:val="00432A74"/>
    <w:rsid w:val="0043340B"/>
    <w:rsid w:val="004345F6"/>
    <w:rsid w:val="00435C62"/>
    <w:rsid w:val="00436D18"/>
    <w:rsid w:val="00437237"/>
    <w:rsid w:val="00437443"/>
    <w:rsid w:val="00442C47"/>
    <w:rsid w:val="00444E39"/>
    <w:rsid w:val="00445C94"/>
    <w:rsid w:val="00450CD5"/>
    <w:rsid w:val="00452580"/>
    <w:rsid w:val="00455457"/>
    <w:rsid w:val="00456D8D"/>
    <w:rsid w:val="0046161C"/>
    <w:rsid w:val="004624FC"/>
    <w:rsid w:val="004656B0"/>
    <w:rsid w:val="004748E8"/>
    <w:rsid w:val="00477F50"/>
    <w:rsid w:val="0048029D"/>
    <w:rsid w:val="00480CDD"/>
    <w:rsid w:val="004810E3"/>
    <w:rsid w:val="00481319"/>
    <w:rsid w:val="00483227"/>
    <w:rsid w:val="004833B0"/>
    <w:rsid w:val="00484112"/>
    <w:rsid w:val="00492015"/>
    <w:rsid w:val="00492B87"/>
    <w:rsid w:val="00496CA7"/>
    <w:rsid w:val="004A4C0E"/>
    <w:rsid w:val="004A61F1"/>
    <w:rsid w:val="004A645B"/>
    <w:rsid w:val="004A6AED"/>
    <w:rsid w:val="004A712B"/>
    <w:rsid w:val="004A7582"/>
    <w:rsid w:val="004A79D3"/>
    <w:rsid w:val="004B4312"/>
    <w:rsid w:val="004B4823"/>
    <w:rsid w:val="004B5B25"/>
    <w:rsid w:val="004C0154"/>
    <w:rsid w:val="004C1A07"/>
    <w:rsid w:val="004C241E"/>
    <w:rsid w:val="004C4101"/>
    <w:rsid w:val="004C647D"/>
    <w:rsid w:val="004C7036"/>
    <w:rsid w:val="004D0D07"/>
    <w:rsid w:val="004D2047"/>
    <w:rsid w:val="004D41DF"/>
    <w:rsid w:val="004D618C"/>
    <w:rsid w:val="004D770F"/>
    <w:rsid w:val="004E02D5"/>
    <w:rsid w:val="004E0C95"/>
    <w:rsid w:val="004E4D43"/>
    <w:rsid w:val="004E57A2"/>
    <w:rsid w:val="004E5E75"/>
    <w:rsid w:val="004F13EA"/>
    <w:rsid w:val="00500A90"/>
    <w:rsid w:val="0050354A"/>
    <w:rsid w:val="005114A5"/>
    <w:rsid w:val="00513A8C"/>
    <w:rsid w:val="0051465B"/>
    <w:rsid w:val="00517E04"/>
    <w:rsid w:val="005221A2"/>
    <w:rsid w:val="00524C2A"/>
    <w:rsid w:val="00525EA9"/>
    <w:rsid w:val="00527BFF"/>
    <w:rsid w:val="00530B45"/>
    <w:rsid w:val="005349D2"/>
    <w:rsid w:val="00534A7D"/>
    <w:rsid w:val="0053770D"/>
    <w:rsid w:val="005444FA"/>
    <w:rsid w:val="005569B8"/>
    <w:rsid w:val="00557216"/>
    <w:rsid w:val="00557CA1"/>
    <w:rsid w:val="00560583"/>
    <w:rsid w:val="0056286B"/>
    <w:rsid w:val="00563205"/>
    <w:rsid w:val="00564799"/>
    <w:rsid w:val="00575C69"/>
    <w:rsid w:val="00575D90"/>
    <w:rsid w:val="005770E7"/>
    <w:rsid w:val="00580C05"/>
    <w:rsid w:val="00581A76"/>
    <w:rsid w:val="005842D6"/>
    <w:rsid w:val="00587EAD"/>
    <w:rsid w:val="005915A0"/>
    <w:rsid w:val="00591981"/>
    <w:rsid w:val="00591A31"/>
    <w:rsid w:val="00591DF7"/>
    <w:rsid w:val="00591FAE"/>
    <w:rsid w:val="0059340F"/>
    <w:rsid w:val="005977F7"/>
    <w:rsid w:val="005A1108"/>
    <w:rsid w:val="005A14E9"/>
    <w:rsid w:val="005A2381"/>
    <w:rsid w:val="005A3380"/>
    <w:rsid w:val="005A3936"/>
    <w:rsid w:val="005B4943"/>
    <w:rsid w:val="005B69A2"/>
    <w:rsid w:val="005C0191"/>
    <w:rsid w:val="005C0193"/>
    <w:rsid w:val="005C073E"/>
    <w:rsid w:val="005C1E41"/>
    <w:rsid w:val="005C25AC"/>
    <w:rsid w:val="005D09F4"/>
    <w:rsid w:val="005D18E8"/>
    <w:rsid w:val="005D2907"/>
    <w:rsid w:val="005D70F5"/>
    <w:rsid w:val="005D7B5C"/>
    <w:rsid w:val="005E25DF"/>
    <w:rsid w:val="005E596C"/>
    <w:rsid w:val="005E6EE5"/>
    <w:rsid w:val="005E7507"/>
    <w:rsid w:val="005F1FF7"/>
    <w:rsid w:val="005F26F4"/>
    <w:rsid w:val="005F4C0A"/>
    <w:rsid w:val="005F74B1"/>
    <w:rsid w:val="006024D2"/>
    <w:rsid w:val="00605BFD"/>
    <w:rsid w:val="00606937"/>
    <w:rsid w:val="00606DD9"/>
    <w:rsid w:val="00607328"/>
    <w:rsid w:val="00607F6D"/>
    <w:rsid w:val="006121D8"/>
    <w:rsid w:val="00617EC0"/>
    <w:rsid w:val="00620396"/>
    <w:rsid w:val="00622218"/>
    <w:rsid w:val="00623730"/>
    <w:rsid w:val="00623B1D"/>
    <w:rsid w:val="00624149"/>
    <w:rsid w:val="006248F2"/>
    <w:rsid w:val="00624A7B"/>
    <w:rsid w:val="00625C7C"/>
    <w:rsid w:val="00626D17"/>
    <w:rsid w:val="00626E30"/>
    <w:rsid w:val="00626F67"/>
    <w:rsid w:val="00632AF4"/>
    <w:rsid w:val="006334BB"/>
    <w:rsid w:val="00634365"/>
    <w:rsid w:val="006363AD"/>
    <w:rsid w:val="00640464"/>
    <w:rsid w:val="006458DB"/>
    <w:rsid w:val="00647E4A"/>
    <w:rsid w:val="006528B9"/>
    <w:rsid w:val="00652A4F"/>
    <w:rsid w:val="00653C0B"/>
    <w:rsid w:val="00654833"/>
    <w:rsid w:val="00654A79"/>
    <w:rsid w:val="00655B43"/>
    <w:rsid w:val="00655D2F"/>
    <w:rsid w:val="00656307"/>
    <w:rsid w:val="00656D09"/>
    <w:rsid w:val="00656F7E"/>
    <w:rsid w:val="00663AAD"/>
    <w:rsid w:val="00663C1E"/>
    <w:rsid w:val="00671AD4"/>
    <w:rsid w:val="00672C9D"/>
    <w:rsid w:val="00674A52"/>
    <w:rsid w:val="00674EE3"/>
    <w:rsid w:val="00675A28"/>
    <w:rsid w:val="00677752"/>
    <w:rsid w:val="00680CC5"/>
    <w:rsid w:val="00680FB8"/>
    <w:rsid w:val="00681375"/>
    <w:rsid w:val="0068733D"/>
    <w:rsid w:val="00687C56"/>
    <w:rsid w:val="00692B45"/>
    <w:rsid w:val="0069305A"/>
    <w:rsid w:val="00693F9A"/>
    <w:rsid w:val="00694759"/>
    <w:rsid w:val="00696E24"/>
    <w:rsid w:val="006A0F54"/>
    <w:rsid w:val="006A1266"/>
    <w:rsid w:val="006A1BA5"/>
    <w:rsid w:val="006A4175"/>
    <w:rsid w:val="006A51E1"/>
    <w:rsid w:val="006A6D0E"/>
    <w:rsid w:val="006B2CC9"/>
    <w:rsid w:val="006B3793"/>
    <w:rsid w:val="006B52C3"/>
    <w:rsid w:val="006B73FE"/>
    <w:rsid w:val="006C2C3B"/>
    <w:rsid w:val="006C30E8"/>
    <w:rsid w:val="006C483F"/>
    <w:rsid w:val="006C4913"/>
    <w:rsid w:val="006C7C1B"/>
    <w:rsid w:val="006D1CAB"/>
    <w:rsid w:val="006D549F"/>
    <w:rsid w:val="006D5CC3"/>
    <w:rsid w:val="006E0D3C"/>
    <w:rsid w:val="006E0ED5"/>
    <w:rsid w:val="006E1A0A"/>
    <w:rsid w:val="006E1DFE"/>
    <w:rsid w:val="006E2F0F"/>
    <w:rsid w:val="006E4713"/>
    <w:rsid w:val="006E6EA6"/>
    <w:rsid w:val="006F5C8C"/>
    <w:rsid w:val="006F7F99"/>
    <w:rsid w:val="0070094F"/>
    <w:rsid w:val="00703D76"/>
    <w:rsid w:val="00705155"/>
    <w:rsid w:val="0070687F"/>
    <w:rsid w:val="007075A5"/>
    <w:rsid w:val="00712B87"/>
    <w:rsid w:val="00713FCB"/>
    <w:rsid w:val="0071432C"/>
    <w:rsid w:val="007150D9"/>
    <w:rsid w:val="00715C34"/>
    <w:rsid w:val="00716F4C"/>
    <w:rsid w:val="00717AB3"/>
    <w:rsid w:val="00720E5E"/>
    <w:rsid w:val="00721066"/>
    <w:rsid w:val="007247BA"/>
    <w:rsid w:val="007274E5"/>
    <w:rsid w:val="00727CFC"/>
    <w:rsid w:val="007325F4"/>
    <w:rsid w:val="0073471D"/>
    <w:rsid w:val="00734D74"/>
    <w:rsid w:val="00734E29"/>
    <w:rsid w:val="007415A2"/>
    <w:rsid w:val="00742C9B"/>
    <w:rsid w:val="00743DC5"/>
    <w:rsid w:val="00746EBE"/>
    <w:rsid w:val="00746F4B"/>
    <w:rsid w:val="00747151"/>
    <w:rsid w:val="00751AC3"/>
    <w:rsid w:val="00751B5D"/>
    <w:rsid w:val="00756F89"/>
    <w:rsid w:val="00757A22"/>
    <w:rsid w:val="007672A2"/>
    <w:rsid w:val="007719D2"/>
    <w:rsid w:val="00771C43"/>
    <w:rsid w:val="00771D69"/>
    <w:rsid w:val="0077298A"/>
    <w:rsid w:val="00774E8A"/>
    <w:rsid w:val="00776096"/>
    <w:rsid w:val="0077613D"/>
    <w:rsid w:val="0078233E"/>
    <w:rsid w:val="007851D7"/>
    <w:rsid w:val="00785381"/>
    <w:rsid w:val="00790501"/>
    <w:rsid w:val="00791F48"/>
    <w:rsid w:val="00794320"/>
    <w:rsid w:val="007A20D3"/>
    <w:rsid w:val="007A2395"/>
    <w:rsid w:val="007A4602"/>
    <w:rsid w:val="007B03EC"/>
    <w:rsid w:val="007B1234"/>
    <w:rsid w:val="007B4927"/>
    <w:rsid w:val="007B4C50"/>
    <w:rsid w:val="007C03D9"/>
    <w:rsid w:val="007C0C39"/>
    <w:rsid w:val="007C18EA"/>
    <w:rsid w:val="007C1FBC"/>
    <w:rsid w:val="007C419C"/>
    <w:rsid w:val="007C4A7B"/>
    <w:rsid w:val="007C5564"/>
    <w:rsid w:val="007C71AE"/>
    <w:rsid w:val="007D4658"/>
    <w:rsid w:val="007D47E3"/>
    <w:rsid w:val="007D6F45"/>
    <w:rsid w:val="007D756B"/>
    <w:rsid w:val="007D7D7F"/>
    <w:rsid w:val="007E1A13"/>
    <w:rsid w:val="007E7325"/>
    <w:rsid w:val="007F2C55"/>
    <w:rsid w:val="00803AE0"/>
    <w:rsid w:val="00805498"/>
    <w:rsid w:val="00805A12"/>
    <w:rsid w:val="008063A6"/>
    <w:rsid w:val="008064BC"/>
    <w:rsid w:val="00807B3C"/>
    <w:rsid w:val="008113AC"/>
    <w:rsid w:val="00812E88"/>
    <w:rsid w:val="008142A7"/>
    <w:rsid w:val="00814A30"/>
    <w:rsid w:val="00816508"/>
    <w:rsid w:val="00820E2D"/>
    <w:rsid w:val="008216A5"/>
    <w:rsid w:val="008221C4"/>
    <w:rsid w:val="0082317F"/>
    <w:rsid w:val="008248BB"/>
    <w:rsid w:val="008318A5"/>
    <w:rsid w:val="00835327"/>
    <w:rsid w:val="008374FB"/>
    <w:rsid w:val="00840DF0"/>
    <w:rsid w:val="008413AC"/>
    <w:rsid w:val="00847E3A"/>
    <w:rsid w:val="00852EFB"/>
    <w:rsid w:val="00857E98"/>
    <w:rsid w:val="00864D62"/>
    <w:rsid w:val="00864F60"/>
    <w:rsid w:val="00865EB5"/>
    <w:rsid w:val="008759EE"/>
    <w:rsid w:val="00875BAF"/>
    <w:rsid w:val="00875CB1"/>
    <w:rsid w:val="00886431"/>
    <w:rsid w:val="00894C0D"/>
    <w:rsid w:val="0089504B"/>
    <w:rsid w:val="0089569C"/>
    <w:rsid w:val="00895B8D"/>
    <w:rsid w:val="0089647E"/>
    <w:rsid w:val="00897CBE"/>
    <w:rsid w:val="008A245E"/>
    <w:rsid w:val="008A42BB"/>
    <w:rsid w:val="008A4A8D"/>
    <w:rsid w:val="008A6E7B"/>
    <w:rsid w:val="008A7219"/>
    <w:rsid w:val="008B11CC"/>
    <w:rsid w:val="008B240F"/>
    <w:rsid w:val="008B38B3"/>
    <w:rsid w:val="008B55CF"/>
    <w:rsid w:val="008B741C"/>
    <w:rsid w:val="008B7954"/>
    <w:rsid w:val="008B7A47"/>
    <w:rsid w:val="008C1038"/>
    <w:rsid w:val="008C2696"/>
    <w:rsid w:val="008C50D1"/>
    <w:rsid w:val="008C790F"/>
    <w:rsid w:val="008D01FA"/>
    <w:rsid w:val="008D07C5"/>
    <w:rsid w:val="008D12EE"/>
    <w:rsid w:val="008D1C85"/>
    <w:rsid w:val="008D217E"/>
    <w:rsid w:val="008D328B"/>
    <w:rsid w:val="008D3365"/>
    <w:rsid w:val="008D38DC"/>
    <w:rsid w:val="008D4BE2"/>
    <w:rsid w:val="008D7A67"/>
    <w:rsid w:val="008E1A6B"/>
    <w:rsid w:val="008E530C"/>
    <w:rsid w:val="008E67A9"/>
    <w:rsid w:val="008E6E14"/>
    <w:rsid w:val="008F0762"/>
    <w:rsid w:val="008F168F"/>
    <w:rsid w:val="008F278C"/>
    <w:rsid w:val="008F6516"/>
    <w:rsid w:val="008F6801"/>
    <w:rsid w:val="008F6D63"/>
    <w:rsid w:val="00905044"/>
    <w:rsid w:val="009107C5"/>
    <w:rsid w:val="0091201D"/>
    <w:rsid w:val="009139D9"/>
    <w:rsid w:val="00913A2B"/>
    <w:rsid w:val="009147D2"/>
    <w:rsid w:val="00917AE1"/>
    <w:rsid w:val="00921211"/>
    <w:rsid w:val="0092164A"/>
    <w:rsid w:val="00921FB0"/>
    <w:rsid w:val="00925624"/>
    <w:rsid w:val="00925BB0"/>
    <w:rsid w:val="009269E1"/>
    <w:rsid w:val="00927751"/>
    <w:rsid w:val="00930E99"/>
    <w:rsid w:val="00932F7B"/>
    <w:rsid w:val="00933409"/>
    <w:rsid w:val="00933E16"/>
    <w:rsid w:val="009348A7"/>
    <w:rsid w:val="00935F6A"/>
    <w:rsid w:val="00941308"/>
    <w:rsid w:val="00942016"/>
    <w:rsid w:val="00943010"/>
    <w:rsid w:val="00943A2E"/>
    <w:rsid w:val="009442D1"/>
    <w:rsid w:val="00945613"/>
    <w:rsid w:val="009465DC"/>
    <w:rsid w:val="00947EC3"/>
    <w:rsid w:val="009505EE"/>
    <w:rsid w:val="0095148D"/>
    <w:rsid w:val="00951C2A"/>
    <w:rsid w:val="00952840"/>
    <w:rsid w:val="009532B3"/>
    <w:rsid w:val="009549EC"/>
    <w:rsid w:val="00954B71"/>
    <w:rsid w:val="009563A0"/>
    <w:rsid w:val="00961345"/>
    <w:rsid w:val="009630D1"/>
    <w:rsid w:val="00967809"/>
    <w:rsid w:val="00967A0D"/>
    <w:rsid w:val="0097040F"/>
    <w:rsid w:val="00972782"/>
    <w:rsid w:val="00972784"/>
    <w:rsid w:val="00974E4E"/>
    <w:rsid w:val="00975484"/>
    <w:rsid w:val="00976EFB"/>
    <w:rsid w:val="00977465"/>
    <w:rsid w:val="00980B49"/>
    <w:rsid w:val="00980EE7"/>
    <w:rsid w:val="00981E3E"/>
    <w:rsid w:val="0098363A"/>
    <w:rsid w:val="0098664A"/>
    <w:rsid w:val="00986FB9"/>
    <w:rsid w:val="00987C1D"/>
    <w:rsid w:val="00990EB0"/>
    <w:rsid w:val="00993ECF"/>
    <w:rsid w:val="00997828"/>
    <w:rsid w:val="00997D9B"/>
    <w:rsid w:val="00997FF4"/>
    <w:rsid w:val="009A0273"/>
    <w:rsid w:val="009A0539"/>
    <w:rsid w:val="009A0923"/>
    <w:rsid w:val="009A21A4"/>
    <w:rsid w:val="009A3EE4"/>
    <w:rsid w:val="009B3133"/>
    <w:rsid w:val="009B42AC"/>
    <w:rsid w:val="009B51B5"/>
    <w:rsid w:val="009C05F3"/>
    <w:rsid w:val="009C113E"/>
    <w:rsid w:val="009C1471"/>
    <w:rsid w:val="009C1478"/>
    <w:rsid w:val="009C3E73"/>
    <w:rsid w:val="009C6D01"/>
    <w:rsid w:val="009C7362"/>
    <w:rsid w:val="009C7462"/>
    <w:rsid w:val="009D1B8B"/>
    <w:rsid w:val="009D2F3B"/>
    <w:rsid w:val="009D36FA"/>
    <w:rsid w:val="009D5160"/>
    <w:rsid w:val="009D533C"/>
    <w:rsid w:val="009E07D4"/>
    <w:rsid w:val="009E12EB"/>
    <w:rsid w:val="009E22E9"/>
    <w:rsid w:val="009E6F21"/>
    <w:rsid w:val="009F04B9"/>
    <w:rsid w:val="009F0C65"/>
    <w:rsid w:val="009F42D7"/>
    <w:rsid w:val="009F5C56"/>
    <w:rsid w:val="009F63ED"/>
    <w:rsid w:val="009F6A04"/>
    <w:rsid w:val="009F7BE0"/>
    <w:rsid w:val="00A01787"/>
    <w:rsid w:val="00A04516"/>
    <w:rsid w:val="00A06808"/>
    <w:rsid w:val="00A07745"/>
    <w:rsid w:val="00A10490"/>
    <w:rsid w:val="00A11093"/>
    <w:rsid w:val="00A11EBD"/>
    <w:rsid w:val="00A120AA"/>
    <w:rsid w:val="00A128F0"/>
    <w:rsid w:val="00A12A91"/>
    <w:rsid w:val="00A12E5A"/>
    <w:rsid w:val="00A1554E"/>
    <w:rsid w:val="00A219B4"/>
    <w:rsid w:val="00A2260A"/>
    <w:rsid w:val="00A23753"/>
    <w:rsid w:val="00A23BA7"/>
    <w:rsid w:val="00A2469B"/>
    <w:rsid w:val="00A33535"/>
    <w:rsid w:val="00A350E5"/>
    <w:rsid w:val="00A3515C"/>
    <w:rsid w:val="00A37B46"/>
    <w:rsid w:val="00A415BF"/>
    <w:rsid w:val="00A42BC4"/>
    <w:rsid w:val="00A47BB1"/>
    <w:rsid w:val="00A5023C"/>
    <w:rsid w:val="00A50EFB"/>
    <w:rsid w:val="00A526BD"/>
    <w:rsid w:val="00A53332"/>
    <w:rsid w:val="00A54061"/>
    <w:rsid w:val="00A542AB"/>
    <w:rsid w:val="00A56A19"/>
    <w:rsid w:val="00A57D71"/>
    <w:rsid w:val="00A639C2"/>
    <w:rsid w:val="00A67089"/>
    <w:rsid w:val="00A677EB"/>
    <w:rsid w:val="00A70315"/>
    <w:rsid w:val="00A71ADF"/>
    <w:rsid w:val="00A71F6D"/>
    <w:rsid w:val="00A753E3"/>
    <w:rsid w:val="00A76B36"/>
    <w:rsid w:val="00A76FD3"/>
    <w:rsid w:val="00A8484D"/>
    <w:rsid w:val="00A84F7C"/>
    <w:rsid w:val="00A871C9"/>
    <w:rsid w:val="00A87959"/>
    <w:rsid w:val="00A9061C"/>
    <w:rsid w:val="00A90CC7"/>
    <w:rsid w:val="00A91906"/>
    <w:rsid w:val="00A91CFF"/>
    <w:rsid w:val="00A93DA6"/>
    <w:rsid w:val="00A946E3"/>
    <w:rsid w:val="00A97362"/>
    <w:rsid w:val="00AA2148"/>
    <w:rsid w:val="00AA278C"/>
    <w:rsid w:val="00AA3D36"/>
    <w:rsid w:val="00AB0073"/>
    <w:rsid w:val="00AB0428"/>
    <w:rsid w:val="00AB1039"/>
    <w:rsid w:val="00AB15D3"/>
    <w:rsid w:val="00AB185B"/>
    <w:rsid w:val="00AB2101"/>
    <w:rsid w:val="00AB3744"/>
    <w:rsid w:val="00AB412E"/>
    <w:rsid w:val="00AB4865"/>
    <w:rsid w:val="00AB4D59"/>
    <w:rsid w:val="00AB4E13"/>
    <w:rsid w:val="00AB7139"/>
    <w:rsid w:val="00AB76CE"/>
    <w:rsid w:val="00AC13C3"/>
    <w:rsid w:val="00AC402B"/>
    <w:rsid w:val="00AC59F0"/>
    <w:rsid w:val="00AC68EB"/>
    <w:rsid w:val="00AC7360"/>
    <w:rsid w:val="00AC766F"/>
    <w:rsid w:val="00AD299B"/>
    <w:rsid w:val="00AD513A"/>
    <w:rsid w:val="00AD641D"/>
    <w:rsid w:val="00AE08E6"/>
    <w:rsid w:val="00AE0E5B"/>
    <w:rsid w:val="00AE451A"/>
    <w:rsid w:val="00AE46C0"/>
    <w:rsid w:val="00AE4D14"/>
    <w:rsid w:val="00AF0C6A"/>
    <w:rsid w:val="00AF344E"/>
    <w:rsid w:val="00AF38EB"/>
    <w:rsid w:val="00AF402E"/>
    <w:rsid w:val="00AF75F9"/>
    <w:rsid w:val="00B0104F"/>
    <w:rsid w:val="00B02B7D"/>
    <w:rsid w:val="00B07269"/>
    <w:rsid w:val="00B07A5F"/>
    <w:rsid w:val="00B1128E"/>
    <w:rsid w:val="00B12566"/>
    <w:rsid w:val="00B140FE"/>
    <w:rsid w:val="00B15181"/>
    <w:rsid w:val="00B17A8D"/>
    <w:rsid w:val="00B21AC5"/>
    <w:rsid w:val="00B22296"/>
    <w:rsid w:val="00B2292B"/>
    <w:rsid w:val="00B23B81"/>
    <w:rsid w:val="00B25A80"/>
    <w:rsid w:val="00B33157"/>
    <w:rsid w:val="00B36FF9"/>
    <w:rsid w:val="00B40040"/>
    <w:rsid w:val="00B421EE"/>
    <w:rsid w:val="00B46739"/>
    <w:rsid w:val="00B5013F"/>
    <w:rsid w:val="00B50A48"/>
    <w:rsid w:val="00B5145B"/>
    <w:rsid w:val="00B51C6E"/>
    <w:rsid w:val="00B54E43"/>
    <w:rsid w:val="00B56E33"/>
    <w:rsid w:val="00B57CDC"/>
    <w:rsid w:val="00B618E0"/>
    <w:rsid w:val="00B6307A"/>
    <w:rsid w:val="00B64960"/>
    <w:rsid w:val="00B6564A"/>
    <w:rsid w:val="00B65C2A"/>
    <w:rsid w:val="00B663EE"/>
    <w:rsid w:val="00B6641A"/>
    <w:rsid w:val="00B6782B"/>
    <w:rsid w:val="00B74DBF"/>
    <w:rsid w:val="00B75A0B"/>
    <w:rsid w:val="00B778BD"/>
    <w:rsid w:val="00B81CE0"/>
    <w:rsid w:val="00B8445B"/>
    <w:rsid w:val="00B85D90"/>
    <w:rsid w:val="00B862D2"/>
    <w:rsid w:val="00B8797D"/>
    <w:rsid w:val="00B91F53"/>
    <w:rsid w:val="00B92891"/>
    <w:rsid w:val="00B92FDC"/>
    <w:rsid w:val="00B938EC"/>
    <w:rsid w:val="00B9631C"/>
    <w:rsid w:val="00B96F2A"/>
    <w:rsid w:val="00B97F34"/>
    <w:rsid w:val="00BA1B7C"/>
    <w:rsid w:val="00BA4477"/>
    <w:rsid w:val="00BA4A66"/>
    <w:rsid w:val="00BA615D"/>
    <w:rsid w:val="00BB08AA"/>
    <w:rsid w:val="00BB15D6"/>
    <w:rsid w:val="00BB2CCD"/>
    <w:rsid w:val="00BB3CAD"/>
    <w:rsid w:val="00BB7835"/>
    <w:rsid w:val="00BC7730"/>
    <w:rsid w:val="00BD064A"/>
    <w:rsid w:val="00BD07F2"/>
    <w:rsid w:val="00BD156C"/>
    <w:rsid w:val="00BD38AF"/>
    <w:rsid w:val="00BD5696"/>
    <w:rsid w:val="00BD5D93"/>
    <w:rsid w:val="00BE08C7"/>
    <w:rsid w:val="00BE1133"/>
    <w:rsid w:val="00BE1B0D"/>
    <w:rsid w:val="00BE2858"/>
    <w:rsid w:val="00BE2F1B"/>
    <w:rsid w:val="00BE3EB0"/>
    <w:rsid w:val="00BE5765"/>
    <w:rsid w:val="00BE72D4"/>
    <w:rsid w:val="00BF067A"/>
    <w:rsid w:val="00BF2338"/>
    <w:rsid w:val="00BF4C6B"/>
    <w:rsid w:val="00BF5CC1"/>
    <w:rsid w:val="00C01436"/>
    <w:rsid w:val="00C038B5"/>
    <w:rsid w:val="00C0477E"/>
    <w:rsid w:val="00C1367C"/>
    <w:rsid w:val="00C14C9A"/>
    <w:rsid w:val="00C15509"/>
    <w:rsid w:val="00C16E5D"/>
    <w:rsid w:val="00C2257B"/>
    <w:rsid w:val="00C251FB"/>
    <w:rsid w:val="00C25FEE"/>
    <w:rsid w:val="00C2639D"/>
    <w:rsid w:val="00C304CD"/>
    <w:rsid w:val="00C304DC"/>
    <w:rsid w:val="00C30984"/>
    <w:rsid w:val="00C326CB"/>
    <w:rsid w:val="00C330D7"/>
    <w:rsid w:val="00C35357"/>
    <w:rsid w:val="00C35B94"/>
    <w:rsid w:val="00C35C42"/>
    <w:rsid w:val="00C3644B"/>
    <w:rsid w:val="00C4209E"/>
    <w:rsid w:val="00C42610"/>
    <w:rsid w:val="00C50235"/>
    <w:rsid w:val="00C50680"/>
    <w:rsid w:val="00C509D6"/>
    <w:rsid w:val="00C53DE4"/>
    <w:rsid w:val="00C5494A"/>
    <w:rsid w:val="00C550AA"/>
    <w:rsid w:val="00C550F6"/>
    <w:rsid w:val="00C563D8"/>
    <w:rsid w:val="00C56C4D"/>
    <w:rsid w:val="00C57948"/>
    <w:rsid w:val="00C6151E"/>
    <w:rsid w:val="00C62620"/>
    <w:rsid w:val="00C6501C"/>
    <w:rsid w:val="00C703F9"/>
    <w:rsid w:val="00C7267E"/>
    <w:rsid w:val="00C735ED"/>
    <w:rsid w:val="00C73D57"/>
    <w:rsid w:val="00C74F1C"/>
    <w:rsid w:val="00C75006"/>
    <w:rsid w:val="00C81986"/>
    <w:rsid w:val="00C81C3E"/>
    <w:rsid w:val="00C82CA2"/>
    <w:rsid w:val="00C82E6A"/>
    <w:rsid w:val="00C8360B"/>
    <w:rsid w:val="00C83FF7"/>
    <w:rsid w:val="00C850CE"/>
    <w:rsid w:val="00C87087"/>
    <w:rsid w:val="00C93074"/>
    <w:rsid w:val="00C93B61"/>
    <w:rsid w:val="00C93B8A"/>
    <w:rsid w:val="00C9589D"/>
    <w:rsid w:val="00C96868"/>
    <w:rsid w:val="00C96C35"/>
    <w:rsid w:val="00C96C8B"/>
    <w:rsid w:val="00C97A8D"/>
    <w:rsid w:val="00CA1E2B"/>
    <w:rsid w:val="00CA27B7"/>
    <w:rsid w:val="00CA3035"/>
    <w:rsid w:val="00CA3B05"/>
    <w:rsid w:val="00CA50D8"/>
    <w:rsid w:val="00CA67DA"/>
    <w:rsid w:val="00CA7133"/>
    <w:rsid w:val="00CA7495"/>
    <w:rsid w:val="00CB0FAC"/>
    <w:rsid w:val="00CB374B"/>
    <w:rsid w:val="00CB3EF9"/>
    <w:rsid w:val="00CB65C7"/>
    <w:rsid w:val="00CC18EA"/>
    <w:rsid w:val="00CC2682"/>
    <w:rsid w:val="00CC5D3B"/>
    <w:rsid w:val="00CD28A2"/>
    <w:rsid w:val="00CD315C"/>
    <w:rsid w:val="00CD3CA8"/>
    <w:rsid w:val="00CD43E2"/>
    <w:rsid w:val="00CE0CB8"/>
    <w:rsid w:val="00CE15A5"/>
    <w:rsid w:val="00CE217D"/>
    <w:rsid w:val="00CE31AD"/>
    <w:rsid w:val="00CE32AC"/>
    <w:rsid w:val="00CF5B71"/>
    <w:rsid w:val="00D00B4D"/>
    <w:rsid w:val="00D03BFB"/>
    <w:rsid w:val="00D0422C"/>
    <w:rsid w:val="00D12714"/>
    <w:rsid w:val="00D14E08"/>
    <w:rsid w:val="00D16CC2"/>
    <w:rsid w:val="00D16D59"/>
    <w:rsid w:val="00D2068E"/>
    <w:rsid w:val="00D20BEE"/>
    <w:rsid w:val="00D2348B"/>
    <w:rsid w:val="00D24D9C"/>
    <w:rsid w:val="00D265AF"/>
    <w:rsid w:val="00D31127"/>
    <w:rsid w:val="00D33611"/>
    <w:rsid w:val="00D34088"/>
    <w:rsid w:val="00D35C28"/>
    <w:rsid w:val="00D36A15"/>
    <w:rsid w:val="00D42DBF"/>
    <w:rsid w:val="00D43185"/>
    <w:rsid w:val="00D43186"/>
    <w:rsid w:val="00D454E2"/>
    <w:rsid w:val="00D50999"/>
    <w:rsid w:val="00D50D91"/>
    <w:rsid w:val="00D50E9E"/>
    <w:rsid w:val="00D5112E"/>
    <w:rsid w:val="00D51938"/>
    <w:rsid w:val="00D51EFF"/>
    <w:rsid w:val="00D53C32"/>
    <w:rsid w:val="00D57BCB"/>
    <w:rsid w:val="00D6053E"/>
    <w:rsid w:val="00D627FF"/>
    <w:rsid w:val="00D62E0B"/>
    <w:rsid w:val="00D63659"/>
    <w:rsid w:val="00D6792C"/>
    <w:rsid w:val="00D72194"/>
    <w:rsid w:val="00D74F68"/>
    <w:rsid w:val="00D75427"/>
    <w:rsid w:val="00D75931"/>
    <w:rsid w:val="00D81A8A"/>
    <w:rsid w:val="00D829C6"/>
    <w:rsid w:val="00D862C7"/>
    <w:rsid w:val="00D86551"/>
    <w:rsid w:val="00D86904"/>
    <w:rsid w:val="00D86AE0"/>
    <w:rsid w:val="00D87670"/>
    <w:rsid w:val="00D87E7C"/>
    <w:rsid w:val="00D9150D"/>
    <w:rsid w:val="00D93159"/>
    <w:rsid w:val="00D93517"/>
    <w:rsid w:val="00D9567E"/>
    <w:rsid w:val="00D970CF"/>
    <w:rsid w:val="00DA347B"/>
    <w:rsid w:val="00DA4CD7"/>
    <w:rsid w:val="00DA5633"/>
    <w:rsid w:val="00DA593F"/>
    <w:rsid w:val="00DA7C97"/>
    <w:rsid w:val="00DB0819"/>
    <w:rsid w:val="00DB1552"/>
    <w:rsid w:val="00DB30D4"/>
    <w:rsid w:val="00DB3951"/>
    <w:rsid w:val="00DB553D"/>
    <w:rsid w:val="00DB62F8"/>
    <w:rsid w:val="00DB6476"/>
    <w:rsid w:val="00DC12A4"/>
    <w:rsid w:val="00DC322E"/>
    <w:rsid w:val="00DD04C9"/>
    <w:rsid w:val="00DD130C"/>
    <w:rsid w:val="00DD443B"/>
    <w:rsid w:val="00DD52F0"/>
    <w:rsid w:val="00DD768F"/>
    <w:rsid w:val="00DE16A7"/>
    <w:rsid w:val="00DE35B6"/>
    <w:rsid w:val="00DE4E17"/>
    <w:rsid w:val="00DE6A0C"/>
    <w:rsid w:val="00DF1121"/>
    <w:rsid w:val="00DF23DA"/>
    <w:rsid w:val="00DF3B24"/>
    <w:rsid w:val="00DF5736"/>
    <w:rsid w:val="00E003AD"/>
    <w:rsid w:val="00E01973"/>
    <w:rsid w:val="00E01AE8"/>
    <w:rsid w:val="00E058F3"/>
    <w:rsid w:val="00E0621E"/>
    <w:rsid w:val="00E072E3"/>
    <w:rsid w:val="00E077EC"/>
    <w:rsid w:val="00E11F03"/>
    <w:rsid w:val="00E122F7"/>
    <w:rsid w:val="00E123A5"/>
    <w:rsid w:val="00E13DF7"/>
    <w:rsid w:val="00E14D09"/>
    <w:rsid w:val="00E15784"/>
    <w:rsid w:val="00E165FB"/>
    <w:rsid w:val="00E22A09"/>
    <w:rsid w:val="00E22BD1"/>
    <w:rsid w:val="00E232E8"/>
    <w:rsid w:val="00E24A7F"/>
    <w:rsid w:val="00E305F1"/>
    <w:rsid w:val="00E30929"/>
    <w:rsid w:val="00E34D8C"/>
    <w:rsid w:val="00E351DF"/>
    <w:rsid w:val="00E440A7"/>
    <w:rsid w:val="00E45069"/>
    <w:rsid w:val="00E45379"/>
    <w:rsid w:val="00E4645E"/>
    <w:rsid w:val="00E53B1C"/>
    <w:rsid w:val="00E53D9D"/>
    <w:rsid w:val="00E54B5C"/>
    <w:rsid w:val="00E56986"/>
    <w:rsid w:val="00E56F40"/>
    <w:rsid w:val="00E570C5"/>
    <w:rsid w:val="00E60AB5"/>
    <w:rsid w:val="00E61019"/>
    <w:rsid w:val="00E62533"/>
    <w:rsid w:val="00E63F3E"/>
    <w:rsid w:val="00E64C8C"/>
    <w:rsid w:val="00E661E1"/>
    <w:rsid w:val="00E70605"/>
    <w:rsid w:val="00E70D4C"/>
    <w:rsid w:val="00E71899"/>
    <w:rsid w:val="00E7354E"/>
    <w:rsid w:val="00E73D92"/>
    <w:rsid w:val="00E74748"/>
    <w:rsid w:val="00E751F0"/>
    <w:rsid w:val="00E75E56"/>
    <w:rsid w:val="00E775D7"/>
    <w:rsid w:val="00E7765E"/>
    <w:rsid w:val="00E8099C"/>
    <w:rsid w:val="00E81155"/>
    <w:rsid w:val="00E81E6B"/>
    <w:rsid w:val="00E830C6"/>
    <w:rsid w:val="00E83D0F"/>
    <w:rsid w:val="00E848CD"/>
    <w:rsid w:val="00E8626C"/>
    <w:rsid w:val="00E90DF7"/>
    <w:rsid w:val="00E928D1"/>
    <w:rsid w:val="00E96851"/>
    <w:rsid w:val="00E97415"/>
    <w:rsid w:val="00E979F9"/>
    <w:rsid w:val="00EA1E8F"/>
    <w:rsid w:val="00EA3CE4"/>
    <w:rsid w:val="00EA48A5"/>
    <w:rsid w:val="00EA5444"/>
    <w:rsid w:val="00EA5AB5"/>
    <w:rsid w:val="00EA61A5"/>
    <w:rsid w:val="00EA71F0"/>
    <w:rsid w:val="00EB07FD"/>
    <w:rsid w:val="00EB391F"/>
    <w:rsid w:val="00EB3FE8"/>
    <w:rsid w:val="00EB564B"/>
    <w:rsid w:val="00EB69D6"/>
    <w:rsid w:val="00EC098D"/>
    <w:rsid w:val="00EC12E4"/>
    <w:rsid w:val="00EC253F"/>
    <w:rsid w:val="00EC2669"/>
    <w:rsid w:val="00EC4D34"/>
    <w:rsid w:val="00EC5972"/>
    <w:rsid w:val="00EC6F50"/>
    <w:rsid w:val="00ED294E"/>
    <w:rsid w:val="00ED33D2"/>
    <w:rsid w:val="00ED4173"/>
    <w:rsid w:val="00ED5FDD"/>
    <w:rsid w:val="00ED64FC"/>
    <w:rsid w:val="00ED72E8"/>
    <w:rsid w:val="00ED737C"/>
    <w:rsid w:val="00EE0A4D"/>
    <w:rsid w:val="00EE0C0E"/>
    <w:rsid w:val="00EE2322"/>
    <w:rsid w:val="00EE27F3"/>
    <w:rsid w:val="00EE39C8"/>
    <w:rsid w:val="00EE5296"/>
    <w:rsid w:val="00EE5514"/>
    <w:rsid w:val="00EE5D8A"/>
    <w:rsid w:val="00EF2FA6"/>
    <w:rsid w:val="00EF30C7"/>
    <w:rsid w:val="00EF3D83"/>
    <w:rsid w:val="00EF3EAA"/>
    <w:rsid w:val="00EF6F12"/>
    <w:rsid w:val="00F01A7D"/>
    <w:rsid w:val="00F12E53"/>
    <w:rsid w:val="00F13E45"/>
    <w:rsid w:val="00F156E9"/>
    <w:rsid w:val="00F20242"/>
    <w:rsid w:val="00F24F12"/>
    <w:rsid w:val="00F259C9"/>
    <w:rsid w:val="00F25ED6"/>
    <w:rsid w:val="00F26906"/>
    <w:rsid w:val="00F27474"/>
    <w:rsid w:val="00F27F49"/>
    <w:rsid w:val="00F32A12"/>
    <w:rsid w:val="00F32F7E"/>
    <w:rsid w:val="00F34733"/>
    <w:rsid w:val="00F349A0"/>
    <w:rsid w:val="00F43558"/>
    <w:rsid w:val="00F43EED"/>
    <w:rsid w:val="00F5428F"/>
    <w:rsid w:val="00F6063C"/>
    <w:rsid w:val="00F654CE"/>
    <w:rsid w:val="00F67576"/>
    <w:rsid w:val="00F711B7"/>
    <w:rsid w:val="00F74117"/>
    <w:rsid w:val="00F77A77"/>
    <w:rsid w:val="00F81C19"/>
    <w:rsid w:val="00F82D7C"/>
    <w:rsid w:val="00F82E13"/>
    <w:rsid w:val="00F84308"/>
    <w:rsid w:val="00F843B4"/>
    <w:rsid w:val="00F84939"/>
    <w:rsid w:val="00F85CED"/>
    <w:rsid w:val="00F862BD"/>
    <w:rsid w:val="00F9053C"/>
    <w:rsid w:val="00F93314"/>
    <w:rsid w:val="00F96B0D"/>
    <w:rsid w:val="00F97753"/>
    <w:rsid w:val="00FA071C"/>
    <w:rsid w:val="00FA10D7"/>
    <w:rsid w:val="00FA3F15"/>
    <w:rsid w:val="00FA43F2"/>
    <w:rsid w:val="00FA6260"/>
    <w:rsid w:val="00FB0BE0"/>
    <w:rsid w:val="00FB0CD4"/>
    <w:rsid w:val="00FB0D9C"/>
    <w:rsid w:val="00FB4E2E"/>
    <w:rsid w:val="00FB5997"/>
    <w:rsid w:val="00FB681E"/>
    <w:rsid w:val="00FB7ED5"/>
    <w:rsid w:val="00FC05B6"/>
    <w:rsid w:val="00FC1C84"/>
    <w:rsid w:val="00FC1D3D"/>
    <w:rsid w:val="00FC265F"/>
    <w:rsid w:val="00FC6722"/>
    <w:rsid w:val="00FD0CD9"/>
    <w:rsid w:val="00FD0D5B"/>
    <w:rsid w:val="00FD12E8"/>
    <w:rsid w:val="00FD16F2"/>
    <w:rsid w:val="00FD4134"/>
    <w:rsid w:val="00FD5C3E"/>
    <w:rsid w:val="00FE2C42"/>
    <w:rsid w:val="00FE35CB"/>
    <w:rsid w:val="00FE451A"/>
    <w:rsid w:val="00FE50C3"/>
    <w:rsid w:val="00FF0B1E"/>
    <w:rsid w:val="00FF12C0"/>
    <w:rsid w:val="00FF6A8C"/>
    <w:rsid w:val="00FF6EDF"/>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7FDE"/>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0F3297"/>
    <w:pPr>
      <w:spacing w:after="0" w:line="240" w:lineRule="auto"/>
    </w:pPr>
    <w:rPr>
      <w:rFonts w:ascii="Tahoma" w:hAnsi="Tahoma" w:cs="Tahoma"/>
      <w:sz w:val="16"/>
      <w:szCs w:val="16"/>
    </w:rPr>
  </w:style>
  <w:style w:type="character" w:customStyle="1" w:styleId="BalloonTextChar">
    <w:name w:val="Balloon Text Char"/>
    <w:link w:val="BalloonText"/>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rsid w:val="000F3297"/>
    <w:rPr>
      <w:b/>
      <w:bCs/>
    </w:rPr>
  </w:style>
  <w:style w:type="character" w:customStyle="1" w:styleId="CommentSubjectChar">
    <w:name w:val="Comment Subject Char"/>
    <w:link w:val="CommentSubject"/>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basedOn w:val="Normal"/>
    <w:link w:val="ListParagraphChar"/>
    <w:uiPriority w:val="34"/>
    <w:qFormat/>
    <w:rsid w:val="00067425"/>
    <w:pPr>
      <w:ind w:left="720"/>
      <w:contextualSpacing/>
    </w:pPr>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uiPriority w:val="9"/>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2292B"/>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semiHidden/>
    <w:unhideWhenUsed/>
    <w:qFormat/>
    <w:rsid w:val="00B2292B"/>
    <w:pPr>
      <w:outlineLvl w:val="9"/>
    </w:pPr>
  </w:style>
  <w:style w:type="character" w:customStyle="1" w:styleId="BodyTextChar">
    <w:name w:val="Body Text Char"/>
    <w:basedOn w:val="DefaultParagraphFont"/>
    <w:link w:val="BodyText"/>
    <w:rsid w:val="00875CB1"/>
  </w:style>
  <w:style w:type="character" w:customStyle="1" w:styleId="ListParagraphChar">
    <w:name w:val="List Paragraph Char"/>
    <w:basedOn w:val="DefaultParagraphFont"/>
    <w:link w:val="ListParagraph"/>
    <w:uiPriority w:val="34"/>
    <w:rsid w:val="003862B9"/>
  </w:style>
  <w:style w:type="table" w:customStyle="1" w:styleId="TableGrid3">
    <w:name w:val="Table Grid3"/>
    <w:basedOn w:val="TableNormal"/>
    <w:next w:val="TableGrid"/>
    <w:uiPriority w:val="39"/>
    <w:rsid w:val="00A415BF"/>
    <w:pPr>
      <w:spacing w:after="0" w:line="240" w:lineRule="auto"/>
    </w:pPr>
    <w:rPr>
      <w:rFonts w:eastAsia="Calibr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1146">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385686796">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94175587">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693414540">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PowerPoint_Presentation.pptx"/><Relationship Id="rId18" Type="http://schemas.openxmlformats.org/officeDocument/2006/relationships/package" Target="embeddings/Microsoft_Word_Document.docx"/><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3.e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vethechildren.ne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avethechildren.net/sites/www.savethechildren.net/files/Supplier%20Sustainability%20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Tenders@savethechildren.org"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3B385EFFC49F41B34B89D285285D29" ma:contentTypeVersion="16" ma:contentTypeDescription="Create a new document." ma:contentTypeScope="" ma:versionID="8a83b32629e9a416cb6c9ebfe86f58f7">
  <xsd:schema xmlns:xsd="http://www.w3.org/2001/XMLSchema" xmlns:xs="http://www.w3.org/2001/XMLSchema" xmlns:p="http://schemas.microsoft.com/office/2006/metadata/properties" xmlns:ns3="2fe7234d-bbbe-4e84-afff-d403e11eb016" xmlns:ns4="6dbcf73f-37ed-427a-9ad6-482a1817515f" targetNamespace="http://schemas.microsoft.com/office/2006/metadata/properties" ma:root="true" ma:fieldsID="7164e444b67f3d46d28c14e893e0cc95" ns3:_="" ns4:_="">
    <xsd:import namespace="2fe7234d-bbbe-4e84-afff-d403e11eb016"/>
    <xsd:import namespace="6dbcf73f-37ed-427a-9ad6-482a1817515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LengthInSeconds" minOccurs="0"/>
                <xsd:element ref="ns4:MediaServiceLocation"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234d-bbbe-4e84-afff-d403e11eb0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bcf73f-37ed-427a-9ad6-482a181751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dbcf73f-37ed-427a-9ad6-482a1817515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C63BA4-CCFA-4DC1-9C5F-459C24CB1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234d-bbbe-4e84-afff-d403e11eb016"/>
    <ds:schemaRef ds:uri="6dbcf73f-37ed-427a-9ad6-482a181751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 ds:uri="6dbcf73f-37ed-427a-9ad6-482a1817515f"/>
  </ds:schemaRefs>
</ds:datastoreItem>
</file>

<file path=customXml/itemProps3.xml><?xml version="1.0" encoding="utf-8"?>
<ds:datastoreItem xmlns:ds="http://schemas.openxmlformats.org/officeDocument/2006/customXml" ds:itemID="{1F7F1F0F-6A38-4A75-837D-C23FF80ECFFF}">
  <ds:schemaRefs>
    <ds:schemaRef ds:uri="http://schemas.openxmlformats.org/officeDocument/2006/bibliography"/>
  </ds:schemaRefs>
</ds:datastoreItem>
</file>

<file path=customXml/itemProps4.xml><?xml version="1.0" encoding="utf-8"?>
<ds:datastoreItem xmlns:ds="http://schemas.openxmlformats.org/officeDocument/2006/customXml" ds:itemID="{41F3E1F7-F11F-48B9-BC5C-C3DB786403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4543</Words>
  <Characters>25897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Bahman, Mohammad Mahdi</cp:lastModifiedBy>
  <cp:revision>2</cp:revision>
  <cp:lastPrinted>2019-03-05T09:06:00Z</cp:lastPrinted>
  <dcterms:created xsi:type="dcterms:W3CDTF">2024-08-29T11:33:00Z</dcterms:created>
  <dcterms:modified xsi:type="dcterms:W3CDTF">2024-08-29T11:33:00Z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0x010100543B385EFFC49F41B34B89D285285D29</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54777f3077eca8812ad9c3e2d19c0bb4236788deb4104fc3813a6762d50bc6a2</vt:lpwstr>
  </property>
</Properties>
</file>